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0348ED" w:rsidRPr="0029793A" w:rsidTr="00C04C25">
        <w:tc>
          <w:tcPr>
            <w:tcW w:w="5778" w:type="dxa"/>
          </w:tcPr>
          <w:p w:rsidR="000348ED" w:rsidRPr="0029793A" w:rsidRDefault="005D05AC" w:rsidP="00C04C25">
            <w:pPr>
              <w:tabs>
                <w:tab w:val="left" w:pos="851"/>
              </w:tabs>
            </w:pPr>
            <w:r w:rsidRPr="0029793A">
              <w:t>From:</w:t>
            </w:r>
            <w:r w:rsidRPr="0029793A">
              <w:tab/>
            </w:r>
            <w:r w:rsidR="001D6F10">
              <w:t>e-Nav</w:t>
            </w:r>
            <w:r w:rsidR="00EC7B69">
              <w:t xml:space="preserve"> Committee</w:t>
            </w:r>
          </w:p>
        </w:tc>
        <w:tc>
          <w:tcPr>
            <w:tcW w:w="4253" w:type="dxa"/>
          </w:tcPr>
          <w:p w:rsidR="00EE6BB1" w:rsidRDefault="00EE6BB1" w:rsidP="00DE7D18">
            <w:pPr>
              <w:jc w:val="right"/>
            </w:pPr>
            <w:r>
              <w:t>ANM15/9/4</w:t>
            </w:r>
          </w:p>
          <w:p w:rsidR="000348ED" w:rsidRPr="0029793A" w:rsidRDefault="00EE6BB1" w:rsidP="00DE7D18">
            <w:pPr>
              <w:jc w:val="right"/>
            </w:pPr>
            <w:r>
              <w:t xml:space="preserve">Formerly </w:t>
            </w:r>
            <w:r w:rsidR="00EC7B69">
              <w:t>e</w:t>
            </w:r>
            <w:r w:rsidR="0029164F">
              <w:t>-</w:t>
            </w:r>
            <w:r w:rsidR="00EC7B69">
              <w:t>NAV8</w:t>
            </w:r>
            <w:r w:rsidR="00972A2A">
              <w:t>/o</w:t>
            </w:r>
            <w:r w:rsidR="001D6F10" w:rsidRPr="004064CE">
              <w:t>utpu</w:t>
            </w:r>
            <w:r w:rsidR="00972A2A">
              <w:t>t/1</w:t>
            </w:r>
            <w:r w:rsidR="00CE563C">
              <w:t>1</w:t>
            </w:r>
          </w:p>
        </w:tc>
      </w:tr>
      <w:tr w:rsidR="000348ED" w:rsidRPr="0029793A" w:rsidTr="00C04C25">
        <w:tc>
          <w:tcPr>
            <w:tcW w:w="5778" w:type="dxa"/>
          </w:tcPr>
          <w:p w:rsidR="000348ED" w:rsidRPr="0029793A" w:rsidRDefault="005D05AC" w:rsidP="00C04C25">
            <w:pPr>
              <w:tabs>
                <w:tab w:val="left" w:pos="851"/>
              </w:tabs>
            </w:pPr>
            <w:r w:rsidRPr="0029793A">
              <w:t>To:</w:t>
            </w:r>
            <w:r w:rsidRPr="0029793A">
              <w:tab/>
            </w:r>
            <w:r w:rsidR="001D6F10">
              <w:t>ANM Committee</w:t>
            </w:r>
          </w:p>
        </w:tc>
        <w:tc>
          <w:tcPr>
            <w:tcW w:w="4253" w:type="dxa"/>
          </w:tcPr>
          <w:p w:rsidR="000348ED" w:rsidRPr="0029793A" w:rsidRDefault="00EC7B69" w:rsidP="00972A2A">
            <w:pPr>
              <w:jc w:val="right"/>
            </w:pPr>
            <w:r>
              <w:t>2</w:t>
            </w:r>
            <w:r w:rsidR="00972A2A">
              <w:t>4</w:t>
            </w:r>
            <w:r>
              <w:t xml:space="preserve"> September 2010</w:t>
            </w:r>
          </w:p>
        </w:tc>
      </w:tr>
    </w:tbl>
    <w:p w:rsidR="000348ED" w:rsidRPr="0029793A" w:rsidRDefault="005D05AC" w:rsidP="005D05AC">
      <w:pPr>
        <w:pStyle w:val="Title"/>
        <w:spacing w:before="480" w:after="120"/>
      </w:pPr>
      <w:r w:rsidRPr="0029793A">
        <w:t>Liaison Note</w:t>
      </w:r>
    </w:p>
    <w:p w:rsidR="00C04C25" w:rsidRDefault="00C04C25" w:rsidP="00C04C25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8"/>
          <w:szCs w:val="28"/>
        </w:rPr>
      </w:pPr>
      <w:r w:rsidRPr="0029793A">
        <w:rPr>
          <w:rFonts w:cs="Arial"/>
          <w:b/>
          <w:bCs/>
          <w:color w:val="000000"/>
          <w:sz w:val="28"/>
          <w:szCs w:val="28"/>
        </w:rPr>
        <w:t>Procedure fo</w:t>
      </w:r>
      <w:r w:rsidR="00972A2A">
        <w:rPr>
          <w:rFonts w:cs="Arial"/>
          <w:b/>
          <w:bCs/>
          <w:color w:val="000000"/>
          <w:sz w:val="28"/>
          <w:szCs w:val="28"/>
        </w:rPr>
        <w:t>r the Authorisation of AIS AtoN</w:t>
      </w:r>
      <w:bookmarkStart w:id="0" w:name="_GoBack"/>
      <w:bookmarkEnd w:id="0"/>
    </w:p>
    <w:p w:rsidR="001D6F10" w:rsidRPr="0029793A" w:rsidRDefault="00CE563C" w:rsidP="00CE563C">
      <w:pPr>
        <w:tabs>
          <w:tab w:val="center" w:pos="4819"/>
          <w:tab w:val="right" w:pos="9639"/>
        </w:tabs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ab/>
      </w:r>
      <w:r w:rsidR="001D6F10">
        <w:rPr>
          <w:rFonts w:cs="Arial"/>
          <w:b/>
          <w:bCs/>
          <w:color w:val="000000"/>
          <w:sz w:val="28"/>
          <w:szCs w:val="28"/>
        </w:rPr>
        <w:t>Template for AtoN application</w:t>
      </w:r>
    </w:p>
    <w:p w:rsidR="0064435F" w:rsidRPr="0029793A" w:rsidRDefault="00C04C25" w:rsidP="00135447">
      <w:pPr>
        <w:pStyle w:val="Heading1"/>
        <w:rPr>
          <w:lang w:val="en-GB"/>
        </w:rPr>
      </w:pPr>
      <w:r w:rsidRPr="0029793A">
        <w:rPr>
          <w:lang w:val="en-GB"/>
        </w:rPr>
        <w:t>Background</w:t>
      </w:r>
    </w:p>
    <w:p w:rsidR="00C04C25" w:rsidRDefault="00C04C25" w:rsidP="004A7E63">
      <w:pPr>
        <w:pStyle w:val="BodyText"/>
        <w:rPr>
          <w:lang w:val="en-GB"/>
        </w:rPr>
      </w:pPr>
      <w:r w:rsidRPr="0029793A">
        <w:rPr>
          <w:lang w:val="en-GB"/>
        </w:rPr>
        <w:t xml:space="preserve">The document </w:t>
      </w:r>
      <w:r w:rsidR="001D6F10" w:rsidRPr="0029793A">
        <w:t>ANM14/output/4</w:t>
      </w:r>
      <w:r w:rsidR="001D6F10">
        <w:t xml:space="preserve"> </w:t>
      </w:r>
      <w:r w:rsidRPr="0029793A">
        <w:rPr>
          <w:lang w:val="en-GB"/>
        </w:rPr>
        <w:t>sets out a protocol for the authorisation of AIS AtoN</w:t>
      </w:r>
      <w:r w:rsidR="001D6F10">
        <w:rPr>
          <w:lang w:val="en-GB"/>
        </w:rPr>
        <w:t>.  The e-N</w:t>
      </w:r>
      <w:r w:rsidR="001E41D3">
        <w:rPr>
          <w:lang w:val="en-GB"/>
        </w:rPr>
        <w:t>AV</w:t>
      </w:r>
      <w:r w:rsidR="001D6F10">
        <w:rPr>
          <w:lang w:val="en-GB"/>
        </w:rPr>
        <w:t xml:space="preserve"> Committee considered the document and agrees with the main structure identified.  Modifications are shown in track changes. </w:t>
      </w:r>
    </w:p>
    <w:p w:rsidR="001D6F10" w:rsidRDefault="001D6F10" w:rsidP="004A7E63">
      <w:pPr>
        <w:pStyle w:val="BodyText"/>
        <w:rPr>
          <w:lang w:val="en-GB"/>
        </w:rPr>
      </w:pPr>
      <w:r w:rsidRPr="009E6D6E">
        <w:rPr>
          <w:lang w:val="en-GB"/>
        </w:rPr>
        <w:t xml:space="preserve">In addition, the </w:t>
      </w:r>
      <w:r w:rsidR="000A33C8">
        <w:rPr>
          <w:lang w:val="en-GB"/>
        </w:rPr>
        <w:t>e-N</w:t>
      </w:r>
      <w:r w:rsidR="001E41D3">
        <w:rPr>
          <w:lang w:val="en-GB"/>
        </w:rPr>
        <w:t>AV</w:t>
      </w:r>
      <w:r w:rsidR="000A33C8">
        <w:rPr>
          <w:lang w:val="en-GB"/>
        </w:rPr>
        <w:t xml:space="preserve"> Committee </w:t>
      </w:r>
      <w:r w:rsidRPr="009E6D6E">
        <w:rPr>
          <w:lang w:val="en-GB"/>
        </w:rPr>
        <w:t>developed a template to assist those authorising the p</w:t>
      </w:r>
      <w:r w:rsidR="00972A2A">
        <w:rPr>
          <w:lang w:val="en-GB"/>
        </w:rPr>
        <w:t>rovision of AIS AtoN.</w:t>
      </w:r>
    </w:p>
    <w:p w:rsidR="00902AA4" w:rsidRPr="0029793A" w:rsidRDefault="00C04C25" w:rsidP="00C04C25">
      <w:pPr>
        <w:pStyle w:val="Heading1"/>
        <w:rPr>
          <w:lang w:val="en-GB"/>
        </w:rPr>
      </w:pPr>
      <w:r w:rsidRPr="0029793A">
        <w:rPr>
          <w:rFonts w:cs="Arial"/>
          <w:szCs w:val="22"/>
          <w:lang w:val="en-GB"/>
        </w:rPr>
        <w:t>Proposed procedure for the Authorisation of AIS AtoNs</w:t>
      </w:r>
    </w:p>
    <w:p w:rsidR="00902AA4" w:rsidRPr="0029793A" w:rsidRDefault="00C04C25" w:rsidP="00C04C25">
      <w:pPr>
        <w:pStyle w:val="Heading2"/>
        <w:rPr>
          <w:lang w:val="en-GB"/>
        </w:rPr>
      </w:pPr>
      <w:r w:rsidRPr="0029793A">
        <w:rPr>
          <w:rFonts w:cs="Arial"/>
          <w:b w:val="0"/>
          <w:bCs/>
          <w:color w:val="000000"/>
          <w:szCs w:val="22"/>
          <w:lang w:val="en-GB"/>
        </w:rPr>
        <w:t>Introduction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 xml:space="preserve">AIS can be used as an Aid to Navigation (AtoN) and may be deployed by the maritime administration or other organisations, such as local AtoN authorities or offshore energy companies. 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 xml:space="preserve">Maritime administrations including lighthouse authorities generally have a statutory obligation to provide marine aids to navigation in their coastal waters and to supervise their deployment by other organisations. 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>However, AIS AtoNs require a radio licence and the radio licensing authority may be different from the maritime administration.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 xml:space="preserve"> In such cases there may be a need for a coordinated procedure</w:t>
      </w:r>
      <w:r w:rsidRPr="0029793A">
        <w:rPr>
          <w:strike/>
          <w:lang w:val="en-GB"/>
        </w:rPr>
        <w:t xml:space="preserve"> </w:t>
      </w:r>
      <w:r w:rsidRPr="0029793A">
        <w:rPr>
          <w:lang w:val="en-GB"/>
        </w:rPr>
        <w:t xml:space="preserve">to ensure that AIS AtoNs are correctly licensed and authorised, without unnecessarily delaying or obstructing their deployment. </w:t>
      </w:r>
      <w:r w:rsidR="004A7E63" w:rsidRPr="0029793A">
        <w:rPr>
          <w:lang w:val="en-GB"/>
        </w:rPr>
        <w:t xml:space="preserve"> </w:t>
      </w:r>
      <w:ins w:id="1" w:author="jac" w:date="2010-01-16T02:59:00Z">
        <w:r w:rsidR="00670D83">
          <w:rPr>
            <w:lang w:val="en-GB"/>
          </w:rPr>
          <w:t xml:space="preserve">The attached AIS AtoN Specification Sheet is provided to assist in this application process.  </w:t>
        </w:r>
      </w:ins>
      <w:r w:rsidRPr="0029793A">
        <w:rPr>
          <w:lang w:val="en-GB"/>
        </w:rPr>
        <w:t>In some cases international consultation may be necessary to ensure coordination of slot allocations.</w:t>
      </w:r>
    </w:p>
    <w:p w:rsidR="00670D83" w:rsidRPr="00670D83" w:rsidRDefault="00C04C25" w:rsidP="00C04C25">
      <w:pPr>
        <w:pStyle w:val="BodyText"/>
        <w:rPr>
          <w:color w:val="0000FF"/>
          <w:lang w:val="en-GB"/>
          <w:rPrChange w:id="2" w:author="jac" w:date="2010-01-16T02:59:00Z">
            <w:rPr>
              <w:lang w:val="en-GB"/>
            </w:rPr>
          </w:rPrChange>
        </w:rPr>
      </w:pPr>
      <w:r w:rsidRPr="0029793A">
        <w:rPr>
          <w:lang w:val="en-GB"/>
        </w:rPr>
        <w:t xml:space="preserve">The authorities involved can be diverse and include Marine Administrations, Coast Guards, Communications Regulators, Hydrographic Services, Lighthouse Authorities and other governmental and non governmental organisations and agencies. 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>In some cases the IALA National Member will be the authority but in others non IALA members will be involved</w:t>
      </w:r>
      <w:r w:rsidRPr="0029793A">
        <w:rPr>
          <w:color w:val="0000FF"/>
          <w:lang w:val="en-GB"/>
        </w:rPr>
        <w:t>.</w:t>
      </w:r>
    </w:p>
    <w:p w:rsidR="00C04C25" w:rsidRPr="0029793A" w:rsidRDefault="00C04C25" w:rsidP="00C04C25">
      <w:pPr>
        <w:pStyle w:val="Heading2"/>
        <w:rPr>
          <w:rFonts w:cs="Arial"/>
          <w:bCs/>
          <w:color w:val="000000"/>
          <w:szCs w:val="22"/>
          <w:lang w:val="en-GB"/>
        </w:rPr>
      </w:pPr>
      <w:r w:rsidRPr="0029793A">
        <w:rPr>
          <w:rFonts w:cs="Arial"/>
          <w:bCs/>
          <w:color w:val="000000"/>
          <w:szCs w:val="22"/>
          <w:lang w:val="en-GB"/>
        </w:rPr>
        <w:t>Procedure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 xml:space="preserve">Where a single authority has responsibility for all aspects of the application </w:t>
      </w:r>
      <w:del w:id="3" w:author="jac" w:date="2010-01-16T02:13:00Z">
        <w:r w:rsidRPr="0029793A" w:rsidDel="00720ED7">
          <w:rPr>
            <w:lang w:val="en-GB"/>
          </w:rPr>
          <w:delText>it will follow its</w:delText>
        </w:r>
      </w:del>
      <w:ins w:id="4" w:author="jac" w:date="2010-01-16T02:13:00Z">
        <w:r w:rsidR="00720ED7">
          <w:rPr>
            <w:lang w:val="en-GB"/>
          </w:rPr>
          <w:t>the</w:t>
        </w:r>
      </w:ins>
      <w:r w:rsidRPr="0029793A">
        <w:rPr>
          <w:lang w:val="en-GB"/>
        </w:rPr>
        <w:t xml:space="preserve"> normal procedures </w:t>
      </w:r>
      <w:ins w:id="5" w:author="jac" w:date="2010-01-16T02:13:00Z">
        <w:r w:rsidR="00720ED7">
          <w:rPr>
            <w:lang w:val="en-GB"/>
          </w:rPr>
          <w:t>can be followed</w:t>
        </w:r>
      </w:ins>
      <w:ins w:id="6" w:author="jac" w:date="2010-01-16T02:24:00Z">
        <w:r w:rsidR="009D3846">
          <w:rPr>
            <w:lang w:val="en-GB"/>
          </w:rPr>
          <w:t>,</w:t>
        </w:r>
      </w:ins>
      <w:ins w:id="7" w:author="jac" w:date="2010-01-16T02:13:00Z">
        <w:r w:rsidR="00720ED7">
          <w:rPr>
            <w:lang w:val="en-GB"/>
          </w:rPr>
          <w:t xml:space="preserve"> </w:t>
        </w:r>
      </w:ins>
      <w:r w:rsidRPr="0029793A">
        <w:rPr>
          <w:lang w:val="en-GB"/>
        </w:rPr>
        <w:t xml:space="preserve">bearing in mind </w:t>
      </w:r>
      <w:del w:id="8" w:author="jac" w:date="2010-01-16T02:23:00Z">
        <w:r w:rsidRPr="0029793A" w:rsidDel="009D3846">
          <w:rPr>
            <w:lang w:val="en-GB"/>
          </w:rPr>
          <w:delText xml:space="preserve">the </w:delText>
        </w:r>
      </w:del>
      <w:r w:rsidRPr="0029793A">
        <w:rPr>
          <w:lang w:val="en-GB"/>
        </w:rPr>
        <w:t>possible implications for adjacent countries.</w:t>
      </w:r>
    </w:p>
    <w:p w:rsidR="00C04C25" w:rsidRPr="0029793A" w:rsidRDefault="00C04C25" w:rsidP="00C04C25">
      <w:pPr>
        <w:pStyle w:val="BodyText"/>
        <w:rPr>
          <w:dstrike/>
          <w:lang w:val="en-GB"/>
        </w:rPr>
      </w:pPr>
      <w:r w:rsidRPr="0029793A">
        <w:rPr>
          <w:lang w:val="en-GB"/>
        </w:rPr>
        <w:t>Where different authorities are responsible for the AtoN and radio aspects of the application the following procedure is proposed.</w:t>
      </w:r>
    </w:p>
    <w:p w:rsidR="009D3846" w:rsidRDefault="00C04C25" w:rsidP="00C04C25">
      <w:pPr>
        <w:pStyle w:val="BodyText"/>
        <w:rPr>
          <w:ins w:id="9" w:author="jac" w:date="2010-01-16T02:24:00Z"/>
          <w:lang w:val="en-GB"/>
        </w:rPr>
      </w:pPr>
      <w:r w:rsidRPr="0029793A">
        <w:rPr>
          <w:lang w:val="en-GB"/>
        </w:rPr>
        <w:t>The authorities should agree in advance who has responsibility for</w:t>
      </w:r>
      <w:ins w:id="10" w:author="jac" w:date="2010-01-16T02:24:00Z">
        <w:r w:rsidR="009D3846">
          <w:rPr>
            <w:lang w:val="en-GB"/>
          </w:rPr>
          <w:t>:</w:t>
        </w:r>
      </w:ins>
    </w:p>
    <w:p w:rsidR="009D3846" w:rsidRDefault="00C04C25">
      <w:pPr>
        <w:pStyle w:val="Bullet1"/>
        <w:numPr>
          <w:ins w:id="11" w:author="jac" w:date="2010-01-16T02:25:00Z"/>
        </w:numPr>
        <w:rPr>
          <w:ins w:id="12" w:author="jac" w:date="2010-01-16T02:24:00Z"/>
        </w:rPr>
        <w:pPrChange w:id="13" w:author="jac" w:date="2010-01-16T02:25:00Z">
          <w:pPr>
            <w:pStyle w:val="BodyText"/>
          </w:pPr>
        </w:pPrChange>
      </w:pPr>
      <w:r w:rsidRPr="0029793A">
        <w:t>allocation of MMSI</w:t>
      </w:r>
      <w:r w:rsidR="001E41D3">
        <w:t>;</w:t>
      </w:r>
      <w:del w:id="14" w:author="jac" w:date="2010-01-16T02:24:00Z">
        <w:r w:rsidRPr="0029793A" w:rsidDel="009D3846">
          <w:delText xml:space="preserve">for </w:delText>
        </w:r>
      </w:del>
    </w:p>
    <w:p w:rsidR="009D3846" w:rsidRDefault="00C04C25">
      <w:pPr>
        <w:pStyle w:val="Bullet1"/>
        <w:numPr>
          <w:ins w:id="15" w:author="jac" w:date="2010-01-16T02:25:00Z"/>
        </w:numPr>
        <w:rPr>
          <w:ins w:id="16" w:author="jac" w:date="2010-01-16T02:24:00Z"/>
        </w:rPr>
        <w:pPrChange w:id="17" w:author="jac" w:date="2010-01-16T02:25:00Z">
          <w:pPr>
            <w:pStyle w:val="BodyText"/>
          </w:pPr>
        </w:pPrChange>
      </w:pPr>
      <w:r w:rsidRPr="0029793A">
        <w:t xml:space="preserve">ITU </w:t>
      </w:r>
      <w:proofErr w:type="spellStart"/>
      <w:r w:rsidRPr="0029793A">
        <w:t>reporting</w:t>
      </w:r>
      <w:proofErr w:type="spellEnd"/>
      <w:r w:rsidR="001E41D3">
        <w:t>;</w:t>
      </w:r>
      <w:r w:rsidRPr="0029793A">
        <w:t xml:space="preserve"> and </w:t>
      </w:r>
    </w:p>
    <w:p w:rsidR="009D3846" w:rsidRDefault="00C04C25">
      <w:pPr>
        <w:pStyle w:val="Bullet1"/>
        <w:numPr>
          <w:ins w:id="18" w:author="jac" w:date="2010-01-16T02:25:00Z"/>
        </w:numPr>
        <w:rPr>
          <w:ins w:id="19" w:author="jac" w:date="2010-01-16T02:24:00Z"/>
        </w:rPr>
        <w:pPrChange w:id="20" w:author="jac" w:date="2010-01-16T02:25:00Z">
          <w:pPr>
            <w:pStyle w:val="BodyText"/>
          </w:pPr>
        </w:pPrChange>
      </w:pPr>
      <w:r w:rsidRPr="0029793A">
        <w:t>AIS Slot map allocations for the different types of AIS transmitter (base sta</w:t>
      </w:r>
      <w:r w:rsidR="001E41D3">
        <w:t xml:space="preserve">tion, mobile, AtoN, SART, </w:t>
      </w:r>
      <w:proofErr w:type="spellStart"/>
      <w:r w:rsidR="001E41D3">
        <w:t>etc</w:t>
      </w:r>
      <w:proofErr w:type="spellEnd"/>
      <w:r w:rsidR="001E41D3">
        <w:t>).</w:t>
      </w:r>
    </w:p>
    <w:p w:rsidR="00C04C25" w:rsidRPr="0029793A" w:rsidRDefault="00C04C25" w:rsidP="00C04C25">
      <w:pPr>
        <w:pStyle w:val="BodyText"/>
        <w:numPr>
          <w:ins w:id="21" w:author="jac" w:date="2010-01-16T02:24:00Z"/>
        </w:numPr>
        <w:rPr>
          <w:lang w:val="en-GB"/>
        </w:rPr>
      </w:pPr>
      <w:r w:rsidRPr="0029793A">
        <w:rPr>
          <w:lang w:val="en-GB"/>
        </w:rPr>
        <w:t>It is assumed in the example below that slots are allocated by the maritime administration and MMSI by the radio licensing authority</w:t>
      </w:r>
      <w:ins w:id="22" w:author="jac" w:date="2010-01-16T02:25:00Z">
        <w:r w:rsidR="009D3846">
          <w:rPr>
            <w:lang w:val="en-GB"/>
          </w:rPr>
          <w:t>.</w:t>
        </w:r>
      </w:ins>
      <w:r w:rsidRPr="0029793A">
        <w:rPr>
          <w:lang w:val="en-GB"/>
        </w:rPr>
        <w:t xml:space="preserve"> </w:t>
      </w:r>
      <w:del w:id="23" w:author="jac" w:date="2010-01-16T02:25:00Z">
        <w:r w:rsidRPr="0029793A" w:rsidDel="009D3846">
          <w:rPr>
            <w:lang w:val="en-GB"/>
          </w:rPr>
          <w:delText>but this</w:delText>
        </w:r>
      </w:del>
      <w:ins w:id="24" w:author="jac" w:date="2010-01-16T02:25:00Z">
        <w:r w:rsidR="009D3846">
          <w:rPr>
            <w:lang w:val="en-GB"/>
          </w:rPr>
          <w:t xml:space="preserve"> This may</w:t>
        </w:r>
      </w:ins>
      <w:r w:rsidRPr="0029793A">
        <w:rPr>
          <w:lang w:val="en-GB"/>
        </w:rPr>
        <w:t xml:space="preserve"> </w:t>
      </w:r>
      <w:del w:id="25" w:author="jac" w:date="2010-01-16T02:25:00Z">
        <w:r w:rsidRPr="0029793A" w:rsidDel="009D3846">
          <w:rPr>
            <w:lang w:val="en-GB"/>
          </w:rPr>
          <w:delText xml:space="preserve">will </w:delText>
        </w:r>
      </w:del>
      <w:r w:rsidR="001E41D3">
        <w:rPr>
          <w:lang w:val="en-GB"/>
        </w:rPr>
        <w:t>differ from country to country.</w:t>
      </w:r>
    </w:p>
    <w:p w:rsidR="00C04C25" w:rsidRDefault="00C04C25" w:rsidP="00C04C25">
      <w:pPr>
        <w:pStyle w:val="BodyText"/>
        <w:rPr>
          <w:ins w:id="26" w:author="jac" w:date="2010-01-16T03:07:00Z"/>
          <w:lang w:val="en-GB"/>
        </w:rPr>
      </w:pPr>
      <w:r w:rsidRPr="0029793A">
        <w:rPr>
          <w:lang w:val="en-GB"/>
        </w:rPr>
        <w:lastRenderedPageBreak/>
        <w:t>In addition the parties should agree timescales for turnaround of applications and a communication protocol</w:t>
      </w:r>
      <w:ins w:id="27" w:author="jac" w:date="2010-01-16T02:25:00Z">
        <w:r w:rsidR="009D3846">
          <w:rPr>
            <w:lang w:val="en-GB"/>
          </w:rPr>
          <w:t xml:space="preserve"> at each stage</w:t>
        </w:r>
      </w:ins>
      <w:r w:rsidRPr="0029793A">
        <w:rPr>
          <w:lang w:val="en-GB"/>
        </w:rPr>
        <w:t xml:space="preserve">. </w:t>
      </w:r>
      <w:r w:rsidR="004A7E63" w:rsidRPr="0029793A">
        <w:rPr>
          <w:lang w:val="en-GB"/>
        </w:rPr>
        <w:t xml:space="preserve"> </w:t>
      </w:r>
      <w:del w:id="28" w:author="jac" w:date="2010-01-16T02:26:00Z">
        <w:r w:rsidRPr="0029793A" w:rsidDel="002B3EAE">
          <w:rPr>
            <w:lang w:val="en-GB"/>
          </w:rPr>
          <w:delText>Scanning of hard copy to allow electronic circulation will speed up the process.</w:delText>
        </w:r>
      </w:del>
      <w:ins w:id="29" w:author="jac" w:date="2010-01-16T02:26:00Z">
        <w:r w:rsidR="002B3EAE">
          <w:rPr>
            <w:lang w:val="en-GB"/>
          </w:rPr>
          <w:t>Electronic circulation of documentation may speed up the process.</w:t>
        </w:r>
      </w:ins>
    </w:p>
    <w:p w:rsidR="00670D83" w:rsidRPr="0029793A" w:rsidRDefault="00670D83" w:rsidP="00C04C25">
      <w:pPr>
        <w:pStyle w:val="BodyText"/>
        <w:numPr>
          <w:ins w:id="30" w:author="jac" w:date="2010-01-16T03:07:00Z"/>
        </w:numPr>
        <w:rPr>
          <w:lang w:val="en-GB"/>
        </w:rPr>
      </w:pPr>
    </w:p>
    <w:p w:rsidR="002B3EAE" w:rsidRDefault="002B3EAE">
      <w:pPr>
        <w:pStyle w:val="Heading3"/>
        <w:numPr>
          <w:ins w:id="31" w:author="jac" w:date="2010-01-16T03:00:00Z"/>
        </w:numPr>
        <w:rPr>
          <w:ins w:id="32" w:author="jac" w:date="2010-01-16T02:27:00Z"/>
        </w:rPr>
        <w:pPrChange w:id="33" w:author="jac" w:date="2010-01-16T03:00:00Z">
          <w:pPr>
            <w:pStyle w:val="BodyText"/>
          </w:pPr>
        </w:pPrChange>
      </w:pPr>
      <w:ins w:id="34" w:author="jac" w:date="2010-01-16T02:27:00Z">
        <w:r>
          <w:t xml:space="preserve">Stage 1 – </w:t>
        </w:r>
      </w:ins>
      <w:ins w:id="35" w:author="jac" w:date="2010-01-16T03:07:00Z">
        <w:r w:rsidR="00670D83">
          <w:t>Receive</w:t>
        </w:r>
      </w:ins>
      <w:ins w:id="36" w:author="jac" w:date="2010-01-16T02:27:00Z">
        <w:r>
          <w:t xml:space="preserve"> application</w:t>
        </w:r>
      </w:ins>
    </w:p>
    <w:p w:rsidR="006B3594" w:rsidRDefault="00B03E4C" w:rsidP="00C04C25">
      <w:pPr>
        <w:pStyle w:val="BodyText"/>
        <w:numPr>
          <w:ins w:id="37" w:author="jac" w:date="2010-01-16T02:27:00Z"/>
        </w:numPr>
        <w:rPr>
          <w:ins w:id="38" w:author="jac" w:date="2010-01-16T03:02:00Z"/>
          <w:lang w:val="en-GB"/>
        </w:rPr>
      </w:pPr>
      <w:r>
        <w:rPr>
          <w:lang w:val="en-GB"/>
        </w:rPr>
        <w:t>When</w:t>
      </w:r>
      <w:r w:rsidR="00C04C25" w:rsidRPr="0029793A">
        <w:rPr>
          <w:lang w:val="en-GB"/>
        </w:rPr>
        <w:t xml:space="preserve"> </w:t>
      </w:r>
      <w:del w:id="39" w:author="jac" w:date="2010-01-16T02:49:00Z">
        <w:r w:rsidR="00C04C25" w:rsidRPr="0029793A" w:rsidDel="006B3594">
          <w:rPr>
            <w:lang w:val="en-GB"/>
          </w:rPr>
          <w:delText xml:space="preserve">radio </w:delText>
        </w:r>
      </w:del>
      <w:ins w:id="40" w:author="jac" w:date="2010-01-16T02:49:00Z">
        <w:r w:rsidR="006B3594">
          <w:rPr>
            <w:lang w:val="en-GB"/>
          </w:rPr>
          <w:t>any</w:t>
        </w:r>
        <w:r w:rsidR="006B3594" w:rsidRPr="0029793A">
          <w:rPr>
            <w:lang w:val="en-GB"/>
          </w:rPr>
          <w:t xml:space="preserve"> </w:t>
        </w:r>
      </w:ins>
      <w:r w:rsidR="00C04C25" w:rsidRPr="0029793A">
        <w:rPr>
          <w:lang w:val="en-GB"/>
        </w:rPr>
        <w:t xml:space="preserve">licensing authority receives an AIS </w:t>
      </w:r>
      <w:ins w:id="41" w:author="jac" w:date="2010-01-16T02:49:00Z">
        <w:r w:rsidR="006B3594">
          <w:rPr>
            <w:lang w:val="en-GB"/>
          </w:rPr>
          <w:t xml:space="preserve">AtoN </w:t>
        </w:r>
      </w:ins>
      <w:r w:rsidR="00C04C25" w:rsidRPr="0029793A">
        <w:rPr>
          <w:lang w:val="en-GB"/>
        </w:rPr>
        <w:t xml:space="preserve">application, </w:t>
      </w:r>
      <w:r>
        <w:rPr>
          <w:lang w:val="en-GB"/>
        </w:rPr>
        <w:t xml:space="preserve">the receiving authority should forward </w:t>
      </w:r>
      <w:r w:rsidR="00C04C25" w:rsidRPr="0029793A">
        <w:rPr>
          <w:lang w:val="en-GB"/>
        </w:rPr>
        <w:t>cop</w:t>
      </w:r>
      <w:r>
        <w:rPr>
          <w:lang w:val="en-GB"/>
        </w:rPr>
        <w:t>ies</w:t>
      </w:r>
      <w:r w:rsidR="00C04C25" w:rsidRPr="0029793A">
        <w:rPr>
          <w:lang w:val="en-GB"/>
        </w:rPr>
        <w:t xml:space="preserve"> to </w:t>
      </w:r>
      <w:del w:id="42" w:author="jac" w:date="2010-01-16T02:49:00Z">
        <w:r w:rsidR="00C04C25" w:rsidRPr="0029793A" w:rsidDel="006B3594">
          <w:rPr>
            <w:lang w:val="en-GB"/>
          </w:rPr>
          <w:delText>the maritime administration</w:delText>
        </w:r>
      </w:del>
      <w:ins w:id="43" w:author="jac" w:date="2010-01-16T02:49:00Z">
        <w:r w:rsidR="006B3594">
          <w:rPr>
            <w:lang w:val="en-GB"/>
          </w:rPr>
          <w:t>other relevant authorities</w:t>
        </w:r>
      </w:ins>
      <w:del w:id="44" w:author="jac" w:date="2010-01-16T02:48:00Z">
        <w:r w:rsidR="00C04C25" w:rsidRPr="0029793A" w:rsidDel="006B3594">
          <w:rPr>
            <w:lang w:val="en-GB"/>
          </w:rPr>
          <w:delText>, which can decide whether it is for a base station, a ship or an AtoN</w:delText>
        </w:r>
      </w:del>
      <w:r w:rsidR="00C04C25" w:rsidRPr="0029793A">
        <w:rPr>
          <w:lang w:val="en-GB"/>
        </w:rPr>
        <w:t>.</w:t>
      </w:r>
      <w:r w:rsidR="004A7E63" w:rsidRPr="0029793A">
        <w:rPr>
          <w:lang w:val="en-GB"/>
        </w:rPr>
        <w:t xml:space="preserve"> </w:t>
      </w:r>
      <w:r w:rsidR="00C04C25" w:rsidRPr="0029793A">
        <w:rPr>
          <w:lang w:val="en-GB"/>
        </w:rPr>
        <w:t xml:space="preserve"> </w:t>
      </w:r>
    </w:p>
    <w:p w:rsidR="00670D83" w:rsidRDefault="00670D83" w:rsidP="00C04C25">
      <w:pPr>
        <w:pStyle w:val="BodyText"/>
        <w:numPr>
          <w:ins w:id="45" w:author="jac" w:date="2010-01-16T03:02:00Z"/>
        </w:numPr>
        <w:rPr>
          <w:ins w:id="46" w:author="jac" w:date="2010-01-16T02:50:00Z"/>
          <w:lang w:val="en-GB"/>
        </w:rPr>
      </w:pPr>
    </w:p>
    <w:p w:rsidR="006B3594" w:rsidRDefault="006B3594">
      <w:pPr>
        <w:pStyle w:val="Heading3"/>
        <w:numPr>
          <w:ins w:id="47" w:author="jac" w:date="2010-01-16T03:00:00Z"/>
        </w:numPr>
        <w:rPr>
          <w:ins w:id="48" w:author="jac" w:date="2010-01-16T02:51:00Z"/>
        </w:rPr>
        <w:pPrChange w:id="49" w:author="jac" w:date="2010-01-16T03:00:00Z">
          <w:pPr>
            <w:pStyle w:val="BodyText"/>
          </w:pPr>
        </w:pPrChange>
      </w:pPr>
      <w:ins w:id="50" w:author="jac" w:date="2010-01-16T02:51:00Z">
        <w:r>
          <w:t>Stage 2 –</w:t>
        </w:r>
        <w:r w:rsidR="00670D83">
          <w:t xml:space="preserve"> Review</w:t>
        </w:r>
        <w:r>
          <w:t xml:space="preserve"> application</w:t>
        </w:r>
      </w:ins>
    </w:p>
    <w:p w:rsidR="006B3594" w:rsidRDefault="006B3594" w:rsidP="006B3594">
      <w:pPr>
        <w:pStyle w:val="BodyText"/>
        <w:numPr>
          <w:ins w:id="51" w:author="jac" w:date="2010-01-16T02:51:00Z"/>
        </w:numPr>
        <w:rPr>
          <w:ins w:id="52" w:author="jac" w:date="2010-01-16T02:52:00Z"/>
          <w:lang w:val="en-GB"/>
        </w:rPr>
      </w:pPr>
      <w:ins w:id="53" w:author="jac" w:date="2010-01-16T02:55:00Z">
        <w:r>
          <w:rPr>
            <w:lang w:val="en-GB"/>
          </w:rPr>
          <w:t xml:space="preserve">The authorities involved should </w:t>
        </w:r>
      </w:ins>
      <w:ins w:id="54" w:author="jac" w:date="2010-01-16T02:53:00Z">
        <w:r>
          <w:rPr>
            <w:lang w:val="en-GB"/>
          </w:rPr>
          <w:t xml:space="preserve">confirm that all aspects of the </w:t>
        </w:r>
      </w:ins>
      <w:ins w:id="55" w:author="jac" w:date="2010-01-16T02:54:00Z">
        <w:r>
          <w:rPr>
            <w:lang w:val="en-GB"/>
          </w:rPr>
          <w:t>AIS AtoN specification sheet have been addressed</w:t>
        </w:r>
      </w:ins>
      <w:ins w:id="56" w:author="jac" w:date="2010-01-16T02:56:00Z">
        <w:r>
          <w:rPr>
            <w:lang w:val="en-GB"/>
          </w:rPr>
          <w:t xml:space="preserve">. </w:t>
        </w:r>
      </w:ins>
      <w:ins w:id="57" w:author="jac" w:date="2010-01-16T02:54:00Z">
        <w:r>
          <w:rPr>
            <w:lang w:val="en-GB"/>
          </w:rPr>
          <w:t xml:space="preserve"> </w:t>
        </w:r>
      </w:ins>
      <w:ins w:id="58" w:author="jac" w:date="2010-01-16T02:56:00Z">
        <w:r>
          <w:rPr>
            <w:lang w:val="en-GB"/>
          </w:rPr>
          <w:t>The</w:t>
        </w:r>
      </w:ins>
      <w:ins w:id="59" w:author="jac" w:date="2010-01-16T02:51:00Z">
        <w:r w:rsidRPr="0029793A">
          <w:rPr>
            <w:lang w:val="en-GB"/>
          </w:rPr>
          <w:t xml:space="preserve"> lighthouse authority or other relevant body </w:t>
        </w:r>
        <w:r>
          <w:rPr>
            <w:lang w:val="en-GB"/>
          </w:rPr>
          <w:t>should</w:t>
        </w:r>
        <w:r w:rsidRPr="0029793A">
          <w:rPr>
            <w:lang w:val="en-GB"/>
          </w:rPr>
          <w:t xml:space="preserve"> </w:t>
        </w:r>
      </w:ins>
      <w:ins w:id="60" w:author="jac" w:date="2010-01-16T03:04:00Z">
        <w:r w:rsidR="00670D83">
          <w:rPr>
            <w:lang w:val="en-GB"/>
          </w:rPr>
          <w:t>determine if</w:t>
        </w:r>
      </w:ins>
      <w:ins w:id="61" w:author="jac" w:date="2010-01-16T03:03:00Z">
        <w:r w:rsidR="00670D83">
          <w:rPr>
            <w:lang w:val="en-GB"/>
          </w:rPr>
          <w:t xml:space="preserve"> </w:t>
        </w:r>
      </w:ins>
      <w:ins w:id="62" w:author="jac" w:date="2010-01-16T02:51:00Z">
        <w:r>
          <w:rPr>
            <w:lang w:val="en-GB"/>
          </w:rPr>
          <w:t>the proposed AIS AtoN</w:t>
        </w:r>
      </w:ins>
      <w:ins w:id="63" w:author="jac" w:date="2010-01-16T02:52:00Z">
        <w:r>
          <w:rPr>
            <w:lang w:val="en-GB"/>
          </w:rPr>
          <w:t>:</w:t>
        </w:r>
      </w:ins>
    </w:p>
    <w:p w:rsidR="006B3594" w:rsidRDefault="006B3594">
      <w:pPr>
        <w:pStyle w:val="Bullet1"/>
        <w:numPr>
          <w:ins w:id="64" w:author="jac" w:date="2010-01-16T02:56:00Z"/>
        </w:numPr>
        <w:rPr>
          <w:ins w:id="65" w:author="jac" w:date="2010-01-16T02:52:00Z"/>
        </w:rPr>
        <w:pPrChange w:id="66" w:author="jac" w:date="2010-01-16T02:56:00Z">
          <w:pPr>
            <w:pStyle w:val="BodyText"/>
          </w:pPr>
        </w:pPrChange>
      </w:pPr>
      <w:ins w:id="67" w:author="jac" w:date="2010-01-16T02:56:00Z">
        <w:r>
          <w:rPr>
            <w:lang w:val="en-GB"/>
          </w:rPr>
          <w:t xml:space="preserve">is </w:t>
        </w:r>
      </w:ins>
      <w:ins w:id="68" w:author="jac" w:date="2010-01-16T02:51:00Z">
        <w:r w:rsidRPr="0029793A">
          <w:t>appropriate in the general mix of AtoNs for the area concerned</w:t>
        </w:r>
      </w:ins>
    </w:p>
    <w:p w:rsidR="006B3594" w:rsidRDefault="006B3594">
      <w:pPr>
        <w:pStyle w:val="Bullet1"/>
        <w:numPr>
          <w:ins w:id="69" w:author="jac" w:date="2010-01-16T02:56:00Z"/>
        </w:numPr>
        <w:rPr>
          <w:ins w:id="70" w:author="jac" w:date="2010-01-16T02:53:00Z"/>
        </w:rPr>
        <w:pPrChange w:id="71" w:author="jac" w:date="2010-01-16T02:56:00Z">
          <w:pPr>
            <w:pStyle w:val="BodyText"/>
          </w:pPr>
        </w:pPrChange>
      </w:pPr>
      <w:ins w:id="72" w:author="jac" w:date="2010-01-16T02:52:00Z">
        <w:r>
          <w:t xml:space="preserve">does not impose </w:t>
        </w:r>
      </w:ins>
      <w:ins w:id="73" w:author="jac" w:date="2010-01-16T02:53:00Z">
        <w:r>
          <w:t>undue loading</w:t>
        </w:r>
      </w:ins>
      <w:ins w:id="74" w:author="jac" w:date="2010-01-16T02:52:00Z">
        <w:r>
          <w:t xml:space="preserve"> on the VDL</w:t>
        </w:r>
      </w:ins>
    </w:p>
    <w:p w:rsidR="006B3594" w:rsidRDefault="00670D83">
      <w:pPr>
        <w:pStyle w:val="Bullet1"/>
        <w:numPr>
          <w:ins w:id="75" w:author="jac" w:date="2010-01-16T02:56:00Z"/>
        </w:numPr>
        <w:rPr>
          <w:ins w:id="76" w:author="jac" w:date="2010-01-16T03:09:00Z"/>
        </w:rPr>
        <w:pPrChange w:id="77" w:author="jac" w:date="2010-01-16T02:56:00Z">
          <w:pPr>
            <w:pStyle w:val="BodyText"/>
          </w:pPr>
        </w:pPrChange>
      </w:pPr>
      <w:ins w:id="78" w:author="jac" w:date="2010-01-16T02:57:00Z">
        <w:r>
          <w:t xml:space="preserve">operation will be monitored (i.e. </w:t>
        </w:r>
      </w:ins>
      <w:ins w:id="79" w:author="jac" w:date="2010-01-16T02:58:00Z">
        <w:r>
          <w:t>by another base station, as part of a network)</w:t>
        </w:r>
      </w:ins>
    </w:p>
    <w:p w:rsidR="00BC7191" w:rsidRDefault="00BC7191">
      <w:pPr>
        <w:pStyle w:val="Bullet1"/>
        <w:numPr>
          <w:ins w:id="80" w:author="jac" w:date="2010-01-16T03:09:00Z"/>
        </w:numPr>
        <w:rPr>
          <w:ins w:id="81" w:author="jac" w:date="2010-01-16T02:53:00Z"/>
        </w:rPr>
        <w:pPrChange w:id="82" w:author="jac" w:date="2010-01-16T02:56:00Z">
          <w:pPr>
            <w:pStyle w:val="BodyText"/>
          </w:pPr>
        </w:pPrChange>
      </w:pPr>
      <w:ins w:id="83" w:author="jac" w:date="2010-01-16T03:09:00Z">
        <w:r>
          <w:t xml:space="preserve">confirms optimum slot allocation </w:t>
        </w:r>
        <w:proofErr w:type="spellStart"/>
        <w:r>
          <w:t>scheme</w:t>
        </w:r>
        <w:proofErr w:type="spellEnd"/>
        <w:r>
          <w:t xml:space="preserve"> (if FATDMA, </w:t>
        </w:r>
        <w:proofErr w:type="spellStart"/>
        <w:r>
          <w:t>confirm</w:t>
        </w:r>
        <w:proofErr w:type="spellEnd"/>
        <w:r>
          <w:t xml:space="preserve"> slot </w:t>
        </w:r>
        <w:proofErr w:type="spellStart"/>
        <w:r>
          <w:t>availability</w:t>
        </w:r>
      </w:ins>
      <w:proofErr w:type="spellEnd"/>
      <w:r w:rsidR="00817D48">
        <w:t xml:space="preserve"> and </w:t>
      </w:r>
      <w:proofErr w:type="spellStart"/>
      <w:r w:rsidR="00817D48">
        <w:t>reservations</w:t>
      </w:r>
      <w:proofErr w:type="spellEnd"/>
      <w:ins w:id="84" w:author="jac" w:date="2010-01-16T03:09:00Z">
        <w:r>
          <w:t xml:space="preserve">) </w:t>
        </w:r>
      </w:ins>
    </w:p>
    <w:p w:rsidR="006B3594" w:rsidRDefault="00670D83" w:rsidP="006B3594">
      <w:pPr>
        <w:pStyle w:val="BodyText"/>
        <w:numPr>
          <w:ins w:id="85" w:author="jac" w:date="2010-01-16T02:52:00Z"/>
        </w:numPr>
        <w:rPr>
          <w:ins w:id="86" w:author="jac" w:date="2010-01-16T02:51:00Z"/>
          <w:lang w:val="en-GB"/>
        </w:rPr>
      </w:pPr>
      <w:ins w:id="87" w:author="jac" w:date="2010-01-16T03:05:00Z">
        <w:r>
          <w:rPr>
            <w:lang w:val="en-GB"/>
          </w:rPr>
          <w:t xml:space="preserve">During the review process it may be necessary to coordinate with other competent authorities </w:t>
        </w:r>
      </w:ins>
      <w:ins w:id="88" w:author="jac" w:date="2010-01-16T03:06:00Z">
        <w:r>
          <w:rPr>
            <w:lang w:val="en-GB"/>
          </w:rPr>
          <w:t>in the region due to</w:t>
        </w:r>
      </w:ins>
      <w:ins w:id="89" w:author="jac" w:date="2010-01-16T03:05:00Z">
        <w:r>
          <w:rPr>
            <w:lang w:val="en-GB"/>
          </w:rPr>
          <w:t xml:space="preserve"> the proposed location. </w:t>
        </w:r>
      </w:ins>
      <w:ins w:id="90" w:author="jac" w:date="2010-01-16T03:06:00Z">
        <w:r>
          <w:rPr>
            <w:lang w:val="en-GB"/>
          </w:rPr>
          <w:t xml:space="preserve"> </w:t>
        </w:r>
      </w:ins>
    </w:p>
    <w:p w:rsidR="006B3594" w:rsidRDefault="006B3594" w:rsidP="00C04C25">
      <w:pPr>
        <w:pStyle w:val="BodyText"/>
        <w:numPr>
          <w:ins w:id="91" w:author="jac" w:date="2010-01-16T02:51:00Z"/>
        </w:numPr>
        <w:rPr>
          <w:ins w:id="92" w:author="jac" w:date="2010-01-16T02:51:00Z"/>
          <w:lang w:val="en-GB"/>
        </w:rPr>
      </w:pPr>
    </w:p>
    <w:p w:rsidR="006B3594" w:rsidRDefault="006B3594" w:rsidP="000A33C8">
      <w:pPr>
        <w:pStyle w:val="Heading3"/>
        <w:rPr>
          <w:ins w:id="93" w:author="jac" w:date="2010-01-16T02:50:00Z"/>
        </w:rPr>
      </w:pPr>
      <w:ins w:id="94" w:author="jac" w:date="2010-01-16T02:51:00Z">
        <w:r>
          <w:t>Stage 3 –</w:t>
        </w:r>
        <w:r w:rsidR="00670D83">
          <w:t xml:space="preserve"> Approv</w:t>
        </w:r>
      </w:ins>
      <w:ins w:id="95" w:author="jac" w:date="2010-01-16T03:08:00Z">
        <w:r w:rsidR="00670D83">
          <w:t>e</w:t>
        </w:r>
      </w:ins>
      <w:ins w:id="96" w:author="jac" w:date="2010-01-16T02:51:00Z">
        <w:r>
          <w:t xml:space="preserve"> </w:t>
        </w:r>
      </w:ins>
      <w:ins w:id="97" w:author="jac" w:date="2010-01-16T03:05:00Z">
        <w:r w:rsidR="00670D83">
          <w:t xml:space="preserve">/ </w:t>
        </w:r>
      </w:ins>
      <w:ins w:id="98" w:author="jac" w:date="2010-01-16T03:13:00Z">
        <w:r w:rsidR="00BC7191">
          <w:t>Deny</w:t>
        </w:r>
      </w:ins>
      <w:ins w:id="99" w:author="jac" w:date="2010-01-16T03:05:00Z">
        <w:r w:rsidR="00670D83">
          <w:t xml:space="preserve"> </w:t>
        </w:r>
      </w:ins>
      <w:ins w:id="100" w:author="jac" w:date="2010-01-16T02:51:00Z">
        <w:r>
          <w:t>application</w:t>
        </w:r>
      </w:ins>
    </w:p>
    <w:p w:rsidR="006B3594" w:rsidRDefault="00C04C25" w:rsidP="00C04C25">
      <w:pPr>
        <w:pStyle w:val="BodyText"/>
        <w:numPr>
          <w:ins w:id="101" w:author="jac" w:date="2010-01-16T02:50:00Z"/>
        </w:numPr>
        <w:rPr>
          <w:ins w:id="102" w:author="jac" w:date="2010-01-16T02:57:00Z"/>
          <w:lang w:val="en-GB"/>
        </w:rPr>
      </w:pPr>
      <w:r w:rsidRPr="0029793A">
        <w:rPr>
          <w:lang w:val="en-GB"/>
        </w:rPr>
        <w:t xml:space="preserve">Any application for an AtoN should be </w:t>
      </w:r>
      <w:ins w:id="103" w:author="jac" w:date="2010-01-16T02:50:00Z">
        <w:r w:rsidR="006B3594">
          <w:rPr>
            <w:lang w:val="en-GB"/>
          </w:rPr>
          <w:t xml:space="preserve">approved by the </w:t>
        </w:r>
        <w:r w:rsidR="006B3594" w:rsidRPr="0029793A">
          <w:rPr>
            <w:lang w:val="en-GB"/>
          </w:rPr>
          <w:t xml:space="preserve">lighthouse authority </w:t>
        </w:r>
      </w:ins>
      <w:r w:rsidR="00817D48">
        <w:rPr>
          <w:lang w:val="en-GB"/>
        </w:rPr>
        <w:t>and/</w:t>
      </w:r>
      <w:ins w:id="104" w:author="jac" w:date="2010-01-16T02:50:00Z">
        <w:r w:rsidR="006B3594" w:rsidRPr="0029793A">
          <w:rPr>
            <w:lang w:val="en-GB"/>
          </w:rPr>
          <w:t>or other relevant body</w:t>
        </w:r>
        <w:r w:rsidR="006B3594">
          <w:rPr>
            <w:lang w:val="en-GB"/>
          </w:rPr>
          <w:t xml:space="preserve"> prior to radio licensing.  </w:t>
        </w:r>
      </w:ins>
    </w:p>
    <w:p w:rsidR="006B3594" w:rsidRDefault="00C04C25" w:rsidP="00C04C25">
      <w:pPr>
        <w:pStyle w:val="BodyText"/>
        <w:numPr>
          <w:ins w:id="105" w:author="jac" w:date="2010-01-16T02:51:00Z"/>
        </w:numPr>
        <w:rPr>
          <w:ins w:id="106" w:author="jac" w:date="2010-01-16T02:51:00Z"/>
          <w:lang w:val="en-GB"/>
        </w:rPr>
      </w:pPr>
      <w:del w:id="107" w:author="jac" w:date="2010-01-16T02:50:00Z">
        <w:r w:rsidRPr="0029793A" w:rsidDel="006B3594">
          <w:rPr>
            <w:lang w:val="en-GB"/>
          </w:rPr>
          <w:delText>passed to the</w:delText>
        </w:r>
      </w:del>
      <w:del w:id="108" w:author="jac" w:date="2010-01-16T02:51:00Z">
        <w:r w:rsidRPr="0029793A" w:rsidDel="006B3594">
          <w:rPr>
            <w:lang w:val="en-GB"/>
          </w:rPr>
          <w:delText xml:space="preserve"> lighthouse authority or other relevant body to ensure it is appropriate in the general mix of AtoNs for the area concerned. </w:delText>
        </w:r>
        <w:r w:rsidR="004A7E63" w:rsidRPr="0029793A" w:rsidDel="006B3594">
          <w:rPr>
            <w:lang w:val="en-GB"/>
          </w:rPr>
          <w:delText xml:space="preserve"> </w:delText>
        </w:r>
      </w:del>
    </w:p>
    <w:p w:rsidR="00C04C25" w:rsidRPr="0029793A" w:rsidRDefault="00C04C25" w:rsidP="00C04C25">
      <w:pPr>
        <w:pStyle w:val="BodyText"/>
        <w:numPr>
          <w:ins w:id="109" w:author="jac" w:date="2010-01-16T02:51:00Z"/>
        </w:numPr>
        <w:rPr>
          <w:lang w:val="en-GB"/>
        </w:rPr>
      </w:pPr>
      <w:r w:rsidRPr="0029793A">
        <w:rPr>
          <w:lang w:val="en-GB"/>
        </w:rPr>
        <w:t xml:space="preserve">The application will then </w:t>
      </w:r>
      <w:proofErr w:type="gramStart"/>
      <w:r w:rsidRPr="0029793A">
        <w:rPr>
          <w:lang w:val="en-GB"/>
        </w:rPr>
        <w:t>be</w:t>
      </w:r>
      <w:proofErr w:type="gramEnd"/>
      <w:r w:rsidRPr="0029793A">
        <w:rPr>
          <w:lang w:val="en-GB"/>
        </w:rPr>
        <w:t xml:space="preserve"> returned to the </w:t>
      </w:r>
      <w:del w:id="110" w:author="jac" w:date="2010-01-16T03:11:00Z">
        <w:r w:rsidRPr="0029793A" w:rsidDel="00BC7191">
          <w:rPr>
            <w:lang w:val="en-GB"/>
          </w:rPr>
          <w:delText>maritime administration</w:delText>
        </w:r>
      </w:del>
      <w:ins w:id="111" w:author="jac" w:date="2010-01-16T03:11:00Z">
        <w:r w:rsidR="00BC7191">
          <w:rPr>
            <w:lang w:val="en-GB"/>
          </w:rPr>
          <w:t>applicant</w:t>
        </w:r>
      </w:ins>
      <w:r w:rsidRPr="0029793A">
        <w:rPr>
          <w:lang w:val="en-GB"/>
        </w:rPr>
        <w:t xml:space="preserve"> advising approval, approval with qualifications/changes, or </w:t>
      </w:r>
      <w:del w:id="112" w:author="jac" w:date="2010-01-16T03:12:00Z">
        <w:r w:rsidRPr="0029793A" w:rsidDel="00BC7191">
          <w:rPr>
            <w:lang w:val="en-GB"/>
          </w:rPr>
          <w:delText>rejection</w:delText>
        </w:r>
      </w:del>
      <w:ins w:id="113" w:author="jac" w:date="2010-01-16T03:12:00Z">
        <w:r w:rsidR="00BC7191">
          <w:rPr>
            <w:lang w:val="en-GB"/>
          </w:rPr>
          <w:t>deny</w:t>
        </w:r>
      </w:ins>
      <w:r w:rsidRPr="0029793A">
        <w:rPr>
          <w:lang w:val="en-GB"/>
        </w:rPr>
        <w:t>.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 xml:space="preserve"> In the case of </w:t>
      </w:r>
      <w:del w:id="114" w:author="jac" w:date="2010-01-16T03:13:00Z">
        <w:r w:rsidRPr="0029793A" w:rsidDel="00BC7191">
          <w:rPr>
            <w:lang w:val="en-GB"/>
          </w:rPr>
          <w:delText>rejection</w:delText>
        </w:r>
      </w:del>
      <w:ins w:id="115" w:author="jac" w:date="2010-01-16T03:13:00Z">
        <w:r w:rsidR="00BC7191">
          <w:rPr>
            <w:lang w:val="en-GB"/>
          </w:rPr>
          <w:t>applications that have been denied</w:t>
        </w:r>
      </w:ins>
      <w:r w:rsidRPr="0029793A">
        <w:rPr>
          <w:lang w:val="en-GB"/>
        </w:rPr>
        <w:t>, reasonable explanation should be given</w:t>
      </w:r>
      <w:ins w:id="116" w:author="jac" w:date="2010-01-16T03:14:00Z">
        <w:r w:rsidR="00BC7191">
          <w:rPr>
            <w:lang w:val="en-GB"/>
          </w:rPr>
          <w:t xml:space="preserve"> noting that it may be possible to re-apply with revised parameters. </w:t>
        </w:r>
      </w:ins>
      <w:del w:id="117" w:author="jac" w:date="2010-01-16T03:14:00Z">
        <w:r w:rsidRPr="0029793A" w:rsidDel="00BC7191">
          <w:rPr>
            <w:lang w:val="en-GB"/>
          </w:rPr>
          <w:delText xml:space="preserve">. </w:delText>
        </w:r>
      </w:del>
    </w:p>
    <w:p w:rsidR="00C04C25" w:rsidRPr="0029793A" w:rsidRDefault="00C04C25" w:rsidP="00C04C25">
      <w:pPr>
        <w:pStyle w:val="BodyText"/>
        <w:rPr>
          <w:lang w:val="en-GB"/>
        </w:rPr>
      </w:pPr>
      <w:del w:id="118" w:author="jac" w:date="2010-01-16T03:15:00Z">
        <w:r w:rsidRPr="0029793A" w:rsidDel="00BC7191">
          <w:rPr>
            <w:lang w:val="en-GB"/>
          </w:rPr>
          <w:delText>The administration should then</w:delText>
        </w:r>
      </w:del>
      <w:ins w:id="119" w:author="jac" w:date="2010-01-16T03:15:00Z">
        <w:r w:rsidR="00BC7191">
          <w:rPr>
            <w:lang w:val="en-GB"/>
          </w:rPr>
          <w:t>Approved applications should include the identified MMSI and, if required, the</w:t>
        </w:r>
      </w:ins>
      <w:r w:rsidRPr="0029793A">
        <w:rPr>
          <w:lang w:val="en-GB"/>
        </w:rPr>
        <w:t xml:space="preserve"> allocate</w:t>
      </w:r>
      <w:r w:rsidR="00B03E4C">
        <w:rPr>
          <w:lang w:val="en-GB"/>
        </w:rPr>
        <w:t>d</w:t>
      </w:r>
      <w:r w:rsidRPr="0029793A">
        <w:rPr>
          <w:lang w:val="en-GB"/>
        </w:rPr>
        <w:t xml:space="preserve"> fixed access timeslots</w:t>
      </w:r>
      <w:del w:id="120" w:author="jac" w:date="2010-01-16T03:15:00Z">
        <w:r w:rsidRPr="0029793A" w:rsidDel="00BC7191">
          <w:rPr>
            <w:lang w:val="en-GB"/>
          </w:rPr>
          <w:delText xml:space="preserve">, if required, and return the application to the licensing authority to assign an </w:delText>
        </w:r>
        <w:smartTag w:uri="urn:schemas-microsoft-com:office:smarttags" w:element="stockticker">
          <w:r w:rsidRPr="0029793A" w:rsidDel="00BC7191">
            <w:rPr>
              <w:lang w:val="en-GB"/>
            </w:rPr>
            <w:delText>MMSI</w:delText>
          </w:r>
        </w:smartTag>
        <w:r w:rsidRPr="0029793A" w:rsidDel="00BC7191">
          <w:rPr>
            <w:lang w:val="en-GB"/>
          </w:rPr>
          <w:delText xml:space="preserve"> and notify the applicant</w:delText>
        </w:r>
      </w:del>
      <w:r w:rsidRPr="0029793A">
        <w:rPr>
          <w:lang w:val="en-GB"/>
        </w:rPr>
        <w:t>.</w:t>
      </w:r>
    </w:p>
    <w:p w:rsidR="00817D48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 xml:space="preserve">It is important that the </w:t>
      </w:r>
      <w:smartTag w:uri="urn:schemas-microsoft-com:office:smarttags" w:element="stockticker">
        <w:r w:rsidRPr="0029793A">
          <w:rPr>
            <w:lang w:val="en-GB"/>
          </w:rPr>
          <w:t>MMSI</w:t>
        </w:r>
      </w:smartTag>
      <w:r w:rsidR="00817D48">
        <w:rPr>
          <w:lang w:val="en-GB"/>
        </w:rPr>
        <w:t xml:space="preserve"> be assigned in accordance with</w:t>
      </w:r>
      <w:r w:rsidRPr="0029793A">
        <w:rPr>
          <w:lang w:val="en-GB"/>
        </w:rPr>
        <w:t xml:space="preserve"> </w:t>
      </w:r>
      <w:r w:rsidR="00817D48" w:rsidRPr="00EC7B69">
        <w:rPr>
          <w:color w:val="FF0000"/>
          <w:lang w:val="en-GB"/>
        </w:rPr>
        <w:t>R</w:t>
      </w:r>
      <w:r w:rsidRPr="00EC7B69">
        <w:rPr>
          <w:color w:val="FF0000"/>
          <w:lang w:val="en-GB"/>
        </w:rPr>
        <w:t xml:space="preserve">ecommendation </w:t>
      </w:r>
      <w:r w:rsidR="00817D48" w:rsidRPr="00EC7B69">
        <w:rPr>
          <w:color w:val="FF0000"/>
          <w:lang w:val="en-GB"/>
        </w:rPr>
        <w:t>ITU-</w:t>
      </w:r>
      <w:r w:rsidRPr="00EC7B69">
        <w:rPr>
          <w:color w:val="FF0000"/>
          <w:lang w:val="en-GB"/>
        </w:rPr>
        <w:t>R</w:t>
      </w:r>
      <w:r w:rsidR="00817D48" w:rsidRPr="00EC7B69">
        <w:rPr>
          <w:color w:val="FF0000"/>
          <w:lang w:val="en-GB"/>
        </w:rPr>
        <w:t xml:space="preserve"> </w:t>
      </w:r>
      <w:r w:rsidRPr="00EC7B69">
        <w:rPr>
          <w:color w:val="FF0000"/>
          <w:lang w:val="en-GB"/>
        </w:rPr>
        <w:t>M.585</w:t>
      </w:r>
      <w:r w:rsidR="00817D48" w:rsidRPr="00EC7B69">
        <w:rPr>
          <w:color w:val="FF0000"/>
          <w:lang w:val="en-GB"/>
        </w:rPr>
        <w:t>-5</w:t>
      </w:r>
      <w:r w:rsidRPr="0029793A">
        <w:rPr>
          <w:lang w:val="en-GB"/>
        </w:rPr>
        <w:t xml:space="preserve"> and that the procedures set out in </w:t>
      </w:r>
      <w:smartTag w:uri="urn:schemas-microsoft-com:office:smarttags" w:element="stockticker">
        <w:r w:rsidRPr="0029793A">
          <w:rPr>
            <w:lang w:val="en-GB"/>
          </w:rPr>
          <w:t>ITU</w:t>
        </w:r>
      </w:smartTag>
      <w:r w:rsidRPr="0029793A">
        <w:rPr>
          <w:lang w:val="en-GB"/>
        </w:rPr>
        <w:t xml:space="preserve"> Circular Letter CM/17 </w:t>
      </w:r>
      <w:proofErr w:type="gramStart"/>
      <w:r w:rsidRPr="0029793A">
        <w:rPr>
          <w:lang w:val="en-GB"/>
        </w:rPr>
        <w:t>be</w:t>
      </w:r>
      <w:proofErr w:type="gramEnd"/>
      <w:r w:rsidRPr="0029793A">
        <w:rPr>
          <w:lang w:val="en-GB"/>
        </w:rPr>
        <w:t xml:space="preserve"> followed to ensure that the </w:t>
      </w:r>
      <w:smartTag w:uri="urn:schemas-microsoft-com:office:smarttags" w:element="stockticker">
        <w:r w:rsidRPr="0029793A">
          <w:rPr>
            <w:lang w:val="en-GB"/>
          </w:rPr>
          <w:t>MMSI</w:t>
        </w:r>
      </w:smartTag>
      <w:r w:rsidRPr="0029793A">
        <w:rPr>
          <w:lang w:val="en-GB"/>
        </w:rPr>
        <w:t xml:space="preserve"> is recorded on the </w:t>
      </w:r>
      <w:smartTag w:uri="urn:schemas-microsoft-com:office:smarttags" w:element="stockticker">
        <w:r w:rsidRPr="0029793A">
          <w:rPr>
            <w:lang w:val="en-GB"/>
          </w:rPr>
          <w:t>ITU</w:t>
        </w:r>
      </w:smartTag>
      <w:r w:rsidRPr="0029793A">
        <w:rPr>
          <w:lang w:val="en-GB"/>
        </w:rPr>
        <w:t xml:space="preserve"> database.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>At each stage of the process all other authorities involved should be kept informed.</w:t>
      </w:r>
    </w:p>
    <w:p w:rsidR="00C04C25" w:rsidRDefault="00C04C25" w:rsidP="00C04C25">
      <w:pPr>
        <w:pStyle w:val="BodyText"/>
        <w:rPr>
          <w:color w:val="FF0000"/>
          <w:lang w:val="en-GB"/>
        </w:rPr>
      </w:pPr>
      <w:r w:rsidRPr="0029793A">
        <w:rPr>
          <w:lang w:val="en-GB"/>
        </w:rPr>
        <w:t>A single notice of approval to the applicant containing all required permissions is preferred. However, where this is not possible, individual notifications may be submitted</w:t>
      </w:r>
      <w:r w:rsidRPr="0029793A">
        <w:rPr>
          <w:color w:val="FF0000"/>
          <w:lang w:val="en-GB"/>
        </w:rPr>
        <w:t>.</w:t>
      </w:r>
    </w:p>
    <w:p w:rsidR="00817D48" w:rsidRPr="0029793A" w:rsidRDefault="00817D48" w:rsidP="00C04C25">
      <w:pPr>
        <w:pStyle w:val="BodyText"/>
        <w:rPr>
          <w:strike/>
          <w:lang w:val="en-GB"/>
        </w:rPr>
      </w:pPr>
      <w:r>
        <w:rPr>
          <w:color w:val="FF0000"/>
          <w:lang w:val="en-GB"/>
        </w:rPr>
        <w:t xml:space="preserve">Authorities should implement procedures to ensure approved AIS </w:t>
      </w:r>
      <w:proofErr w:type="spellStart"/>
      <w:r>
        <w:rPr>
          <w:color w:val="FF0000"/>
          <w:lang w:val="en-GB"/>
        </w:rPr>
        <w:t>AtoNs</w:t>
      </w:r>
      <w:proofErr w:type="spellEnd"/>
      <w:r>
        <w:rPr>
          <w:color w:val="FF0000"/>
          <w:lang w:val="en-GB"/>
        </w:rPr>
        <w:t xml:space="preserve"> operate according to the parameters in their authorisation.</w:t>
      </w:r>
    </w:p>
    <w:p w:rsidR="00630F7F" w:rsidRDefault="00630F7F" w:rsidP="00C04C25">
      <w:pPr>
        <w:pStyle w:val="BodyText"/>
        <w:rPr>
          <w:lang w:val="en-GB"/>
        </w:rPr>
      </w:pPr>
    </w:p>
    <w:p w:rsidR="004D0A8C" w:rsidRDefault="004D0A8C" w:rsidP="00C04C25">
      <w:pPr>
        <w:pStyle w:val="BodyText"/>
        <w:rPr>
          <w:lang w:val="en-GB"/>
        </w:rPr>
      </w:pPr>
    </w:p>
    <w:p w:rsidR="00BC7191" w:rsidRDefault="00BC7191" w:rsidP="00C04C25">
      <w:pPr>
        <w:pStyle w:val="BodyText"/>
        <w:rPr>
          <w:lang w:val="en-GB"/>
        </w:rPr>
        <w:sectPr w:rsidR="00BC7191" w:rsidSect="000A33C8">
          <w:footerReference w:type="default" r:id="rId8"/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BC7191" w:rsidRDefault="00BC7191" w:rsidP="00BC7191">
      <w:pPr>
        <w:pStyle w:val="Title"/>
      </w:pPr>
      <w:bookmarkStart w:id="121" w:name="_Ref119834493"/>
      <w:r>
        <w:lastRenderedPageBreak/>
        <w:t>AIS AtoN</w:t>
      </w:r>
      <w:r w:rsidRPr="004A342C">
        <w:t xml:space="preserve"> Specification Sheet</w:t>
      </w:r>
    </w:p>
    <w:tbl>
      <w:tblPr>
        <w:tblW w:w="10164" w:type="dxa"/>
        <w:jc w:val="center"/>
        <w:tblInd w:w="-1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4"/>
        <w:gridCol w:w="4277"/>
        <w:gridCol w:w="3853"/>
      </w:tblGrid>
      <w:tr w:rsidR="00BC7191" w:rsidTr="005A3B67">
        <w:trPr>
          <w:jc w:val="center"/>
        </w:trPr>
        <w:tc>
          <w:tcPr>
            <w:tcW w:w="10164" w:type="dxa"/>
            <w:gridSpan w:val="3"/>
            <w:vAlign w:val="center"/>
          </w:tcPr>
          <w:p w:rsidR="00BC7191" w:rsidRPr="004676E9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Applicant Details </w:t>
            </w: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 xml:space="preserve">Applicant / Owner </w:t>
            </w: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TABLE-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Operator (if different)</w:t>
            </w:r>
            <w:r w:rsidRPr="004676E9">
              <w:rPr>
                <w:sz w:val="22"/>
                <w:szCs w:val="22"/>
              </w:rPr>
              <w:t xml:space="preserve"> </w:t>
            </w: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>
              <w:rPr>
                <w:szCs w:val="22"/>
              </w:rPr>
              <w:t>Contact Name</w:t>
            </w: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>Organization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>Contact Details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  <w:t>Address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  <w:t>Phone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</w:r>
            <w:smartTag w:uri="urn:schemas-microsoft-com:office:smarttags" w:element="City">
              <w:smartTag w:uri="urn:schemas-microsoft-com:office:smarttags" w:element="place">
                <w:r w:rsidRPr="004676E9">
                  <w:rPr>
                    <w:szCs w:val="22"/>
                  </w:rPr>
                  <w:t>Mobile</w:t>
                </w:r>
              </w:smartTag>
            </w:smartTag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  <w:t xml:space="preserve">e-mail 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</w:tbl>
    <w:p w:rsidR="00BC7191" w:rsidRDefault="00BC7191" w:rsidP="00BC7191">
      <w:pPr>
        <w:pStyle w:val="BodyText"/>
      </w:pPr>
    </w:p>
    <w:tbl>
      <w:tblPr>
        <w:tblW w:w="10238" w:type="dxa"/>
        <w:jc w:val="center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3939"/>
        <w:gridCol w:w="4851"/>
      </w:tblGrid>
      <w:tr w:rsidR="00BC7191" w:rsidTr="005A3B67">
        <w:trPr>
          <w:tblHeader/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t>Message 21 content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C7191" w:rsidTr="005A3B67">
        <w:trPr>
          <w:tblHeader/>
          <w:jc w:val="center"/>
        </w:trPr>
        <w:tc>
          <w:tcPr>
            <w:tcW w:w="1448" w:type="dxa"/>
            <w:vAlign w:val="center"/>
          </w:tcPr>
          <w:p w:rsidR="00BC7191" w:rsidRPr="00991D2B" w:rsidRDefault="00BC7191" w:rsidP="005A3B67">
            <w:pPr>
              <w:pStyle w:val="TABLE-cell"/>
              <w:jc w:val="center"/>
              <w:rPr>
                <w:b/>
              </w:rPr>
            </w:pPr>
            <w:r w:rsidRPr="00991D2B">
              <w:rPr>
                <w:b/>
              </w:rPr>
              <w:t>Parameter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values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Comment / description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 xml:space="preserve">Maritime </w:t>
            </w:r>
            <w:smartTag w:uri="urn:schemas-microsoft-com:office:smarttags" w:element="place">
              <w:r>
                <w:t>Mobile</w:t>
              </w:r>
            </w:smartTag>
            <w:r>
              <w:t xml:space="preserve"> Service Identity (MMSI)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Provided by Competent Authority issuing the MMSI</w:t>
            </w:r>
          </w:p>
          <w:p w:rsidR="00BC7191" w:rsidRDefault="00BC7191" w:rsidP="005A3B67">
            <w:pPr>
              <w:pStyle w:val="TABLE-cell"/>
            </w:pPr>
            <w:r>
              <w:t>[See IALA web page for contact information of national competent authority]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Name of AtoN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AtoN Name up to 34 characters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Nature and Type of AtoN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the type of AtoN; see IALA A-126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Synthetic and Virtual AtoN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If unit is transmitting virtual or synthetic specify message 21 content (e.g. MMSI, position, etc), reporting interval, </w:t>
            </w:r>
            <w:proofErr w:type="gramStart"/>
            <w:r>
              <w:t>channel</w:t>
            </w:r>
            <w:proofErr w:type="gramEnd"/>
            <w:r>
              <w:t>.</w:t>
            </w:r>
          </w:p>
          <w:p w:rsidR="00BC7191" w:rsidRDefault="00BC7191" w:rsidP="005A3B67">
            <w:pPr>
              <w:pStyle w:val="TABLE-cell"/>
            </w:pPr>
            <w:r>
              <w:t>A separate form for each synthetic or virtual AtoN message should be attached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Dimension/ Reference for Position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</w:pPr>
            <w:r>
              <w:t>A=</w:t>
            </w:r>
          </w:p>
          <w:p w:rsidR="00BC7191" w:rsidRDefault="00BC7191" w:rsidP="005A3B67">
            <w:pPr>
              <w:pStyle w:val="TABLE-cell"/>
            </w:pPr>
            <w:r>
              <w:t>B=</w:t>
            </w:r>
          </w:p>
          <w:p w:rsidR="00BC7191" w:rsidRDefault="00BC7191" w:rsidP="005A3B67">
            <w:pPr>
              <w:pStyle w:val="TABLE-cell"/>
            </w:pPr>
            <w:r>
              <w:t>C=</w:t>
            </w:r>
          </w:p>
          <w:p w:rsidR="00BC7191" w:rsidRDefault="00BC7191" w:rsidP="005A3B67">
            <w:pPr>
              <w:pStyle w:val="TABLE-cell"/>
            </w:pPr>
            <w:r>
              <w:t xml:space="preserve">D= </w:t>
            </w: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1B2925" w:rsidP="005A3B67">
            <w:pPr>
              <w:pStyle w:val="TABLE-cell"/>
              <w:jc w:val="center"/>
            </w:pPr>
            <w:r>
              <w:rPr>
                <w:noProof/>
                <w:lang w:val="de-DE" w:eastAsia="de-DE"/>
              </w:rPr>
              <w:pict>
                <v:group id="_x0000_s1026" style="position:absolute;left:0;text-align:left;margin-left:68.35pt;margin-top:10.65pt;width:58.45pt;height:171pt;z-index:-251658240;mso-position-horizontal-relative:text;mso-position-vertical-relative:text" coordorigin="1807,5845" coordsize="2429,59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41;top:5845;width:1910;height:3240;mso-wrap-edited:f" wrapcoords="-170 0 -170 21500 21600 21500 21600 0 -170 0">
                    <v:imagedata r:id="rId9" o:title="FIGfix"/>
                  </v:shape>
                  <v:shape id="_x0000_s1028" type="#_x0000_t75" style="position:absolute;left:1807;top:9184;width:2429;height:2574;visibility:visible;mso-wrap-edited:f" wrapcoords="-138 0 -138 21470 21600 21470 21600 0 -138 0">
                    <v:imagedata r:id="rId10" o:title=""/>
                  </v:shape>
                </v:group>
                <o:OLEObject Type="Embed" ProgID="Word.Picture.8" ShapeID="_x0000_s1028" DrawAspect="Content" ObjectID="_1346937938" r:id="rId11"/>
              </w:pict>
            </w:r>
          </w:p>
          <w:p w:rsidR="00BC7191" w:rsidRDefault="00BC7191" w:rsidP="005A3B67"/>
          <w:p w:rsidR="00BC7191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 w:rsidRPr="00C11CBA">
              <w:t>Type of electronic position fixing device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Pr="00C11CBA" w:rsidRDefault="00BC7191" w:rsidP="005A3B67">
            <w:pPr>
              <w:pStyle w:val="Tabletext"/>
            </w:pPr>
            <w:r w:rsidRPr="00C11CBA">
              <w:t>0 = Undefined (default</w:t>
            </w:r>
            <w:proofErr w:type="gramStart"/>
            <w:r w:rsidRPr="00C11CBA">
              <w:t>)</w:t>
            </w:r>
            <w:proofErr w:type="gramEnd"/>
            <w:r w:rsidRPr="00C11CBA">
              <w:br/>
              <w:t>1 = GPS</w:t>
            </w:r>
            <w:r w:rsidRPr="00C11CBA">
              <w:br/>
              <w:t>2 = GLONASS</w:t>
            </w:r>
            <w:r w:rsidRPr="00C11CBA">
              <w:br/>
            </w:r>
            <w:r w:rsidRPr="00C11CBA">
              <w:lastRenderedPageBreak/>
              <w:t>3 = Combined GPS/GLONASS</w:t>
            </w:r>
            <w:r w:rsidRPr="00C11CBA">
              <w:br/>
              <w:t>4 = Loran-C</w:t>
            </w:r>
            <w:r w:rsidRPr="00C11CBA">
              <w:br/>
              <w:t xml:space="preserve">5 = </w:t>
            </w:r>
            <w:proofErr w:type="spellStart"/>
            <w:r w:rsidRPr="00C11CBA">
              <w:t>Chayka</w:t>
            </w:r>
            <w:proofErr w:type="spellEnd"/>
            <w:r w:rsidRPr="00C11CBA">
              <w:br/>
              <w:t xml:space="preserve">6 = Integrated Navigation System </w:t>
            </w:r>
            <w:r w:rsidRPr="00C11CBA">
              <w:br/>
              <w:t>7 = surveyed. For fixed AtoN and virtual AtoN, the charted position should be used. The accurate position enhances its function as a radar reference target</w:t>
            </w:r>
            <w:r w:rsidRPr="00C11CBA">
              <w:br/>
              <w:t>8 = Galileo</w:t>
            </w:r>
            <w:r w:rsidRPr="00C11CBA">
              <w:br/>
              <w:t>9-14 = not used</w:t>
            </w:r>
          </w:p>
          <w:p w:rsidR="00BC7191" w:rsidRDefault="00BC7191" w:rsidP="005A3B67">
            <w:pPr>
              <w:pStyle w:val="Tabletext"/>
            </w:pPr>
            <w:r w:rsidRPr="00C11CBA">
              <w:t>15 = internal DGNSS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 w:rsidRPr="00C11CBA">
              <w:lastRenderedPageBreak/>
              <w:t>AtoN status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Denote status indicators available on the AtoN </w:t>
            </w:r>
          </w:p>
          <w:p w:rsidR="00BC7191" w:rsidRDefault="00BC7191" w:rsidP="005A3B67">
            <w:pPr>
              <w:pStyle w:val="TABLE-cell"/>
            </w:pPr>
            <w:r>
              <w:t xml:space="preserve">See IALA A-126 </w:t>
            </w:r>
          </w:p>
        </w:tc>
      </w:tr>
      <w:tr w:rsidR="00BC7191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4A3F1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4A3F12">
              <w:rPr>
                <w:b/>
                <w:sz w:val="24"/>
                <w:szCs w:val="24"/>
              </w:rPr>
              <w:t>Supplemental information</w:t>
            </w:r>
          </w:p>
        </w:tc>
      </w:tr>
      <w:tr w:rsidR="00BC7191" w:rsidTr="005A3B67">
        <w:trPr>
          <w:trHeight w:val="620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Intended Position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The position where the AtoN will be deployed</w:t>
            </w:r>
          </w:p>
        </w:tc>
      </w:tr>
      <w:tr w:rsidR="00BC7191" w:rsidTr="005A3B67">
        <w:trPr>
          <w:trHeight w:val="620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Process for deployment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Indicate how and who will be deploying the unit</w:t>
            </w:r>
          </w:p>
        </w:tc>
      </w:tr>
      <w:tr w:rsidR="00BC7191" w:rsidTr="005A3B67">
        <w:trPr>
          <w:trHeight w:val="620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Off-position Threshold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off-position threshold expressed in meter,</w:t>
            </w:r>
          </w:p>
          <w:p w:rsidR="00BC7191" w:rsidRDefault="00BC7191" w:rsidP="005A3B67">
            <w:pPr>
              <w:pStyle w:val="TABLE-cell"/>
            </w:pPr>
            <w:r>
              <w:t>see IALA A-126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RAIM capability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whether EPFS has RAIM capability</w:t>
            </w:r>
          </w:p>
        </w:tc>
      </w:tr>
      <w:tr w:rsidR="00BC7191" w:rsidTr="005A3B67">
        <w:trPr>
          <w:cantSplit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Access Mode for Message 21</w:t>
            </w:r>
          </w:p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FATDMA, RATDMA or both. </w:t>
            </w:r>
          </w:p>
          <w:p w:rsidR="00BC7191" w:rsidRDefault="00BC7191" w:rsidP="005A3B67">
            <w:pPr>
              <w:pStyle w:val="TABLE-cell"/>
            </w:pPr>
          </w:p>
          <w:p w:rsidR="00BC7191" w:rsidRDefault="00BC7191" w:rsidP="005A3B67">
            <w:pPr>
              <w:pStyle w:val="TABLE-cell"/>
            </w:pPr>
            <w:r>
              <w:t>If FATDMA: denote slots provided by Competent Authority for VDL slot management</w:t>
            </w:r>
          </w:p>
          <w:p w:rsidR="00BC7191" w:rsidRDefault="00BC7191" w:rsidP="005A3B67">
            <w:pPr>
              <w:pStyle w:val="TABLE-cell"/>
            </w:pPr>
            <w:r>
              <w:t>[See IALA web page for contact information of national competent authority]</w:t>
            </w:r>
          </w:p>
          <w:p w:rsidR="00BC7191" w:rsidRDefault="00BC7191" w:rsidP="005A3B67">
            <w:pPr>
              <w:pStyle w:val="TABLE-cell"/>
            </w:pP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Date of Certification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Provide the date of type certification to IEC 62320-2</w:t>
            </w:r>
          </w:p>
        </w:tc>
      </w:tr>
      <w:tr w:rsidR="00BC7191" w:rsidRPr="00F30BB2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t>Other message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Additional messages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Additional messages 6, 8, 12, 14 or other appropriate messages possible, but, must be denoted here.  Application Specific Message should provide DAC and FI as registered with IALA. 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Content of message 12 and 14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Provide the text 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Access Mode for Messages other than 21, if implemented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</w:pPr>
            <w:r>
              <w:t>FATDMA, RATDMA and/or CSTDMA.  If FATDMA specified, state slots used.</w:t>
            </w:r>
          </w:p>
        </w:tc>
      </w:tr>
    </w:tbl>
    <w:p w:rsidR="00BC7191" w:rsidRDefault="00BC7191" w:rsidP="00BC7191">
      <w:pPr>
        <w:pStyle w:val="TABLE-cell"/>
        <w:jc w:val="center"/>
        <w:sectPr w:rsidR="00BC7191" w:rsidSect="000A33C8">
          <w:pgSz w:w="11907" w:h="16840" w:code="9"/>
          <w:pgMar w:top="992" w:right="1440" w:bottom="1440" w:left="1440" w:header="720" w:footer="720" w:gutter="0"/>
          <w:cols w:space="720"/>
          <w:docGrid w:linePitch="360"/>
        </w:sectPr>
      </w:pPr>
    </w:p>
    <w:tbl>
      <w:tblPr>
        <w:tblW w:w="10238" w:type="dxa"/>
        <w:jc w:val="center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3939"/>
        <w:gridCol w:w="4851"/>
      </w:tblGrid>
      <w:tr w:rsidR="00BC7191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lastRenderedPageBreak/>
              <w:t>Message scheduling</w:t>
            </w:r>
          </w:p>
        </w:tc>
      </w:tr>
      <w:tr w:rsidR="00BC7191" w:rsidTr="005A3B67">
        <w:trPr>
          <w:tblHeader/>
          <w:jc w:val="center"/>
        </w:trPr>
        <w:tc>
          <w:tcPr>
            <w:tcW w:w="1448" w:type="dxa"/>
            <w:vAlign w:val="center"/>
          </w:tcPr>
          <w:p w:rsidR="00BC7191" w:rsidRPr="00991D2B" w:rsidRDefault="00BC7191" w:rsidP="005A3B67">
            <w:pPr>
              <w:pStyle w:val="TABLE-cell"/>
              <w:jc w:val="center"/>
              <w:rPr>
                <w:b/>
              </w:rPr>
            </w:pPr>
            <w:r w:rsidRPr="00991D2B">
              <w:rPr>
                <w:b/>
              </w:rPr>
              <w:t>Parameter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values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Comment / description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Messages Transmitted / Reporting interval per channel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</w:pPr>
            <w:r>
              <w:t>21:  every __ minutes/channel a / b</w:t>
            </w:r>
          </w:p>
          <w:p w:rsidR="00BC7191" w:rsidRDefault="00BC7191" w:rsidP="005A3B67">
            <w:pPr>
              <w:pStyle w:val="TABLE-cell"/>
            </w:pPr>
            <w:r>
              <w:t>Other messages (include DAC/FI):</w:t>
            </w:r>
          </w:p>
          <w:p w:rsidR="00BC7191" w:rsidRDefault="00BC7191" w:rsidP="005A3B67">
            <w:pPr>
              <w:pStyle w:val="TABLE-cell"/>
            </w:pPr>
            <w:r>
              <w:t xml:space="preserve">       every __ minutes/channel a / b</w:t>
            </w: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Message 21 transmission required minimum every X minutes; additional messages 6, 8, 12, 14 or other appropriate messages possible, but, must be denoted here.  Application Specific Message should provide DAC and FI.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</w:p>
        </w:tc>
      </w:tr>
      <w:tr w:rsidR="00BC7191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t>Physical attributes</w:t>
            </w:r>
            <w:r>
              <w:rPr>
                <w:b/>
                <w:sz w:val="24"/>
                <w:szCs w:val="24"/>
              </w:rPr>
              <w:t xml:space="preserve"> of AIS AtoN Station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AIS AtoN Station Type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AIS AtoN Station Type (i.e. 1, 2, 3); see  IALA Recommendation A 126</w:t>
            </w:r>
          </w:p>
          <w:p w:rsidR="00BC7191" w:rsidRDefault="00BC7191" w:rsidP="005A3B67">
            <w:pPr>
              <w:pStyle w:val="TABLE-cell"/>
            </w:pPr>
            <w:r>
              <w:t>Denote No Receiver (Type 1), Receiver for control functions only (Type 2), or Receiving processes for autonomous mode (Type 3)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 xml:space="preserve">Configuration method 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whether via the VDL and or proprietary.</w:t>
            </w:r>
          </w:p>
          <w:p w:rsidR="00BC7191" w:rsidRDefault="00BC7191" w:rsidP="005A3B67">
            <w:pPr>
              <w:pStyle w:val="TABLE-cell"/>
            </w:pPr>
            <w:r>
              <w:t xml:space="preserve">Provide further information, e.g. </w:t>
            </w:r>
          </w:p>
          <w:p w:rsidR="00BC7191" w:rsidRDefault="00BC7191" w:rsidP="005A3B67">
            <w:pPr>
              <w:pStyle w:val="TABLE-cell"/>
            </w:pPr>
            <w:r>
              <w:t>+ Standard PI sentences (IEC 61162)</w:t>
            </w:r>
          </w:p>
          <w:p w:rsidR="00BC7191" w:rsidRDefault="00BC7191" w:rsidP="005A3B67">
            <w:pPr>
              <w:pStyle w:val="TABLE-cell"/>
            </w:pPr>
            <w:r>
              <w:t>+ Standard AIS AtoN binary configuration messages</w:t>
            </w:r>
          </w:p>
          <w:p w:rsidR="00BC7191" w:rsidRDefault="00BC7191" w:rsidP="005A3B67">
            <w:pPr>
              <w:pStyle w:val="TABLE-cell"/>
            </w:pPr>
            <w:r>
              <w:t>+ Proprietary sentences</w:t>
            </w:r>
          </w:p>
          <w:p w:rsidR="00BC7191" w:rsidRDefault="00BC7191" w:rsidP="005A3B67">
            <w:pPr>
              <w:pStyle w:val="TABLE-cell"/>
            </w:pPr>
            <w:r>
              <w:t>+ Proprietary binary configuration messages</w:t>
            </w:r>
          </w:p>
        </w:tc>
      </w:tr>
      <w:tr w:rsidR="00BC7191" w:rsidTr="005A3B67">
        <w:trPr>
          <w:trHeight w:val="575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Transmit Power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+ default (12.5 </w:t>
            </w:r>
            <w:r w:rsidRPr="003B790A">
              <w:t>W)</w:t>
            </w:r>
          </w:p>
          <w:p w:rsidR="00BC7191" w:rsidRDefault="00BC7191" w:rsidP="005A3B67">
            <w:pPr>
              <w:pStyle w:val="TABLE-cell"/>
            </w:pPr>
            <w:r w:rsidRPr="00C04B0A">
              <w:t xml:space="preserve">+ </w:t>
            </w:r>
            <w:r>
              <w:t>or a</w:t>
            </w:r>
            <w:r w:rsidRPr="00C04B0A">
              <w:t>s defined by manufacturer and denoted here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Pr="003E78E1" w:rsidRDefault="00BC7191" w:rsidP="005A3B67">
            <w:pPr>
              <w:pStyle w:val="TABLE-cell"/>
              <w:jc w:val="center"/>
              <w:rPr>
                <w:highlight w:val="yellow"/>
              </w:rPr>
            </w:pPr>
          </w:p>
        </w:tc>
        <w:tc>
          <w:tcPr>
            <w:tcW w:w="3939" w:type="dxa"/>
            <w:vAlign w:val="center"/>
          </w:tcPr>
          <w:p w:rsidR="00BC7191" w:rsidRPr="003E78E1" w:rsidRDefault="00BC7191" w:rsidP="005A3B67">
            <w:pPr>
              <w:pStyle w:val="TABLE-cell"/>
              <w:jc w:val="center"/>
              <w:rPr>
                <w:highlight w:val="yellow"/>
              </w:rPr>
            </w:pPr>
          </w:p>
        </w:tc>
        <w:tc>
          <w:tcPr>
            <w:tcW w:w="4851" w:type="dxa"/>
            <w:vAlign w:val="center"/>
          </w:tcPr>
          <w:p w:rsidR="00BC7191" w:rsidRPr="003E78E1" w:rsidRDefault="00BC7191" w:rsidP="005A3B67">
            <w:pPr>
              <w:pStyle w:val="TABLE-cell"/>
              <w:rPr>
                <w:highlight w:val="yellow"/>
              </w:rPr>
            </w:pP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  <w:r w:rsidRPr="00F57B5A">
              <w:t xml:space="preserve">Power availability </w:t>
            </w:r>
          </w:p>
        </w:tc>
        <w:tc>
          <w:tcPr>
            <w:tcW w:w="3939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 w:rsidRPr="00F57B5A">
              <w:t xml:space="preserve">Denote power source: </w:t>
            </w:r>
            <w:r>
              <w:t>main</w:t>
            </w:r>
            <w:r w:rsidRPr="00F57B5A">
              <w:t xml:space="preserve"> or </w:t>
            </w:r>
            <w:r>
              <w:t xml:space="preserve">auxiliary </w:t>
            </w:r>
            <w:r w:rsidRPr="00F57B5A">
              <w:t xml:space="preserve">e.g. power grid, 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  <w:r w:rsidRPr="00F57B5A">
              <w:t>Transmitter capability</w:t>
            </w:r>
          </w:p>
        </w:tc>
        <w:tc>
          <w:tcPr>
            <w:tcW w:w="3939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whether dual or s</w:t>
            </w:r>
            <w:r w:rsidRPr="00F57B5A">
              <w:t>ingle channel (Type 1 and 2 only)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Receiver availability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receiver on times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UTC synchronisation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either Direct, Indirect or semaphore (Types 3)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Del="00953C0B" w:rsidRDefault="00BC7191" w:rsidP="005A3B67">
            <w:pPr>
              <w:pStyle w:val="TABLE-cell"/>
              <w:jc w:val="center"/>
            </w:pPr>
            <w:r>
              <w:t>Chaining</w:t>
            </w:r>
          </w:p>
        </w:tc>
        <w:tc>
          <w:tcPr>
            <w:tcW w:w="3939" w:type="dxa"/>
            <w:vAlign w:val="center"/>
          </w:tcPr>
          <w:p w:rsidR="00BC7191" w:rsidDel="00953C0B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Del="00953C0B" w:rsidRDefault="00BC7191" w:rsidP="005A3B67">
            <w:pPr>
              <w:pStyle w:val="TABLE-cell"/>
            </w:pPr>
            <w:r>
              <w:t>If capable provide all MMSIs in the chain and the neighbouring AIS AtoN station (parent and child) of this station in the chain</w:t>
            </w:r>
          </w:p>
        </w:tc>
      </w:tr>
      <w:bookmarkEnd w:id="121"/>
    </w:tbl>
    <w:p w:rsidR="00727E88" w:rsidRPr="0029793A" w:rsidRDefault="00727E88" w:rsidP="00E74960">
      <w:pPr>
        <w:pStyle w:val="BodyText"/>
        <w:rPr>
          <w:lang w:val="en-GB"/>
        </w:rPr>
      </w:pPr>
    </w:p>
    <w:sectPr w:rsidR="00727E88" w:rsidRPr="0029793A" w:rsidSect="000A33C8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925" w:rsidRDefault="001B2925" w:rsidP="00C04C25">
      <w:r>
        <w:separator/>
      </w:r>
    </w:p>
  </w:endnote>
  <w:endnote w:type="continuationSeparator" w:id="0">
    <w:p w:rsidR="001B2925" w:rsidRDefault="001B2925" w:rsidP="00C0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ED7" w:rsidRDefault="00720ED7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E6BB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925" w:rsidRDefault="001B2925" w:rsidP="00C04C25">
      <w:r>
        <w:separator/>
      </w:r>
    </w:p>
  </w:footnote>
  <w:footnote w:type="continuationSeparator" w:id="0">
    <w:p w:rsidR="001B2925" w:rsidRDefault="001B2925" w:rsidP="00C04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740A0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C04C25"/>
    <w:rsid w:val="00006E71"/>
    <w:rsid w:val="00031A92"/>
    <w:rsid w:val="000348ED"/>
    <w:rsid w:val="00036801"/>
    <w:rsid w:val="00050DA7"/>
    <w:rsid w:val="000A33C8"/>
    <w:rsid w:val="000A5A01"/>
    <w:rsid w:val="00135447"/>
    <w:rsid w:val="00152273"/>
    <w:rsid w:val="001B2925"/>
    <w:rsid w:val="001C74CF"/>
    <w:rsid w:val="001D6F10"/>
    <w:rsid w:val="001E41D3"/>
    <w:rsid w:val="0029164F"/>
    <w:rsid w:val="0029793A"/>
    <w:rsid w:val="002B3EAE"/>
    <w:rsid w:val="0038434D"/>
    <w:rsid w:val="003C0CF9"/>
    <w:rsid w:val="003D55DD"/>
    <w:rsid w:val="004064CE"/>
    <w:rsid w:val="00424954"/>
    <w:rsid w:val="004A7E63"/>
    <w:rsid w:val="004C220D"/>
    <w:rsid w:val="004D0A8C"/>
    <w:rsid w:val="00554345"/>
    <w:rsid w:val="00570642"/>
    <w:rsid w:val="005A3B67"/>
    <w:rsid w:val="005D05AC"/>
    <w:rsid w:val="006069ED"/>
    <w:rsid w:val="00630F7F"/>
    <w:rsid w:val="0064435F"/>
    <w:rsid w:val="00670D83"/>
    <w:rsid w:val="006B3594"/>
    <w:rsid w:val="006D470F"/>
    <w:rsid w:val="006E26FB"/>
    <w:rsid w:val="00720ED7"/>
    <w:rsid w:val="00727E88"/>
    <w:rsid w:val="007543E3"/>
    <w:rsid w:val="00775878"/>
    <w:rsid w:val="00783A28"/>
    <w:rsid w:val="00817D48"/>
    <w:rsid w:val="00872453"/>
    <w:rsid w:val="008F0000"/>
    <w:rsid w:val="008F13DD"/>
    <w:rsid w:val="00902AA4"/>
    <w:rsid w:val="00954D38"/>
    <w:rsid w:val="00972A2A"/>
    <w:rsid w:val="009D3846"/>
    <w:rsid w:val="009E6D6E"/>
    <w:rsid w:val="009F3B6C"/>
    <w:rsid w:val="009F5C36"/>
    <w:rsid w:val="00A16B97"/>
    <w:rsid w:val="00A27F12"/>
    <w:rsid w:val="00A30579"/>
    <w:rsid w:val="00A94EE5"/>
    <w:rsid w:val="00AA76C0"/>
    <w:rsid w:val="00B01278"/>
    <w:rsid w:val="00B03E4C"/>
    <w:rsid w:val="00B077EC"/>
    <w:rsid w:val="00B15B24"/>
    <w:rsid w:val="00B8247E"/>
    <w:rsid w:val="00BC7191"/>
    <w:rsid w:val="00C04C25"/>
    <w:rsid w:val="00C21391"/>
    <w:rsid w:val="00C470ED"/>
    <w:rsid w:val="00C94581"/>
    <w:rsid w:val="00CE563C"/>
    <w:rsid w:val="00DE7D18"/>
    <w:rsid w:val="00E51842"/>
    <w:rsid w:val="00E535AA"/>
    <w:rsid w:val="00E74960"/>
    <w:rsid w:val="00E93C9B"/>
    <w:rsid w:val="00EB7BC8"/>
    <w:rsid w:val="00EC7B69"/>
    <w:rsid w:val="00EE3F2F"/>
    <w:rsid w:val="00EE6BB1"/>
    <w:rsid w:val="00F4130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5D05AC"/>
    <w:pPr>
      <w:spacing w:after="120"/>
      <w:jc w:val="both"/>
    </w:pPr>
    <w:rPr>
      <w:lang w:val="fr-FR"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customStyle="1" w:styleId="IALAHeading1">
    <w:name w:val="IALA Heading 1"/>
    <w:basedOn w:val="Heading1"/>
    <w:rsid w:val="00C04C25"/>
    <w:pPr>
      <w:numPr>
        <w:numId w:val="0"/>
      </w:numPr>
      <w:tabs>
        <w:tab w:val="clear" w:pos="567"/>
      </w:tabs>
      <w:spacing w:after="120"/>
    </w:pPr>
    <w:rPr>
      <w:rFonts w:eastAsia="Times New Roman"/>
      <w:kern w:val="0"/>
      <w:sz w:val="28"/>
      <w:lang w:val="en-GB" w:eastAsia="en-US"/>
    </w:rPr>
  </w:style>
  <w:style w:type="paragraph" w:styleId="BalloonText">
    <w:name w:val="Balloon Text"/>
    <w:basedOn w:val="Normal"/>
    <w:semiHidden/>
    <w:rsid w:val="00720ED7"/>
    <w:rPr>
      <w:rFonts w:ascii="Tahoma" w:hAnsi="Tahoma" w:cs="Tahoma"/>
      <w:sz w:val="16"/>
      <w:szCs w:val="16"/>
    </w:rPr>
  </w:style>
  <w:style w:type="paragraph" w:customStyle="1" w:styleId="TABLE-cell">
    <w:name w:val="TABLE-cell"/>
    <w:basedOn w:val="Normal"/>
    <w:rsid w:val="00BC7191"/>
    <w:pPr>
      <w:snapToGrid w:val="0"/>
      <w:spacing w:before="60" w:after="60"/>
    </w:pPr>
    <w:rPr>
      <w:rFonts w:cs="Arial"/>
      <w:spacing w:val="8"/>
      <w:sz w:val="16"/>
      <w:szCs w:val="16"/>
      <w:lang w:eastAsia="zh-CN"/>
    </w:rPr>
  </w:style>
  <w:style w:type="paragraph" w:customStyle="1" w:styleId="Tabletext">
    <w:name w:val="Table_text"/>
    <w:basedOn w:val="Normal"/>
    <w:rsid w:val="00BC719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5D05AC"/>
    <w:pPr>
      <w:spacing w:after="120"/>
      <w:jc w:val="both"/>
    </w:pPr>
    <w:rPr>
      <w:lang w:val="fr-FR"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customStyle="1" w:styleId="IALAHeading1">
    <w:name w:val="IALA Heading 1"/>
    <w:basedOn w:val="Heading1"/>
    <w:rsid w:val="00C04C25"/>
    <w:pPr>
      <w:numPr>
        <w:numId w:val="0"/>
      </w:numPr>
      <w:tabs>
        <w:tab w:val="clear" w:pos="567"/>
      </w:tabs>
      <w:spacing w:after="120"/>
    </w:pPr>
    <w:rPr>
      <w:rFonts w:eastAsia="Times New Roman"/>
      <w:kern w:val="0"/>
      <w:sz w:val="28"/>
      <w:lang w:val="en-GB" w:eastAsia="en-US"/>
    </w:rPr>
  </w:style>
  <w:style w:type="paragraph" w:styleId="BalloonText">
    <w:name w:val="Balloon Text"/>
    <w:basedOn w:val="Normal"/>
    <w:semiHidden/>
    <w:rsid w:val="00720ED7"/>
    <w:rPr>
      <w:rFonts w:ascii="Tahoma" w:hAnsi="Tahoma" w:cs="Tahoma"/>
      <w:sz w:val="16"/>
      <w:szCs w:val="16"/>
    </w:rPr>
  </w:style>
  <w:style w:type="paragraph" w:customStyle="1" w:styleId="TABLE-cell">
    <w:name w:val="TABLE-cell"/>
    <w:basedOn w:val="Normal"/>
    <w:rsid w:val="00BC7191"/>
    <w:pPr>
      <w:snapToGrid w:val="0"/>
      <w:spacing w:before="60" w:after="60"/>
    </w:pPr>
    <w:rPr>
      <w:rFonts w:cs="Arial"/>
      <w:spacing w:val="8"/>
      <w:sz w:val="16"/>
      <w:szCs w:val="16"/>
      <w:lang w:eastAsia="zh-CN"/>
    </w:rPr>
  </w:style>
  <w:style w:type="paragraph" w:customStyle="1" w:styleId="Tabletext">
    <w:name w:val="Table_text"/>
    <w:basedOn w:val="Normal"/>
    <w:rsid w:val="00BC719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Hadley\Documents\A_Work\IALA\Forms%20&amp;%20Templates\Committee%20Liaison%20Note%20Template%20re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 Liaison Note Template rev1.dotx</Template>
  <TotalTime>3</TotalTime>
  <Pages>5</Pages>
  <Words>1358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8</cp:revision>
  <cp:lastPrinted>2006-10-19T10:49:00Z</cp:lastPrinted>
  <dcterms:created xsi:type="dcterms:W3CDTF">2010-09-22T17:17:00Z</dcterms:created>
  <dcterms:modified xsi:type="dcterms:W3CDTF">2010-09-25T15:39:00Z</dcterms:modified>
</cp:coreProperties>
</file>